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5B085" w14:textId="54ADF9D9" w:rsidR="00467102" w:rsidRPr="00467102" w:rsidRDefault="00467102" w:rsidP="00467102">
      <w:pPr>
        <w:pStyle w:val="Titel"/>
        <w:rPr>
          <w:sz w:val="40"/>
          <w:szCs w:val="40"/>
        </w:rPr>
      </w:pPr>
      <w:r w:rsidRPr="00467102">
        <w:rPr>
          <w:sz w:val="40"/>
          <w:szCs w:val="40"/>
        </w:rPr>
        <w:t>Review</w:t>
      </w:r>
      <w:r>
        <w:rPr>
          <w:sz w:val="40"/>
          <w:szCs w:val="40"/>
        </w:rPr>
        <w:t xml:space="preserve"> n.a.v. #31700 </w:t>
      </w:r>
    </w:p>
    <w:p w14:paraId="7C6C3BF6" w14:textId="4C763ED8" w:rsidR="00B30B3C" w:rsidRDefault="00467102" w:rsidP="00467102">
      <w:pPr>
        <w:pStyle w:val="Titel"/>
        <w:rPr>
          <w:sz w:val="40"/>
          <w:szCs w:val="40"/>
        </w:rPr>
      </w:pPr>
      <w:r w:rsidRPr="00467102">
        <w:rPr>
          <w:sz w:val="40"/>
          <w:szCs w:val="40"/>
        </w:rPr>
        <w:t xml:space="preserve">Handleiding rollen bij </w:t>
      </w:r>
      <w:proofErr w:type="spellStart"/>
      <w:r w:rsidRPr="00467102">
        <w:rPr>
          <w:sz w:val="40"/>
          <w:szCs w:val="40"/>
        </w:rPr>
        <w:t>Alfresco</w:t>
      </w:r>
      <w:proofErr w:type="spellEnd"/>
      <w:r w:rsidRPr="00467102">
        <w:rPr>
          <w:sz w:val="40"/>
          <w:szCs w:val="40"/>
        </w:rPr>
        <w:t xml:space="preserve"> met zaaktype per site</w:t>
      </w:r>
    </w:p>
    <w:p w14:paraId="1AABAA4D" w14:textId="77777777" w:rsidR="00467102" w:rsidRDefault="00467102" w:rsidP="00467102"/>
    <w:p w14:paraId="002B706A" w14:textId="7887D3B4" w:rsidR="00467102" w:rsidRPr="00467102" w:rsidRDefault="00467102" w:rsidP="00467102">
      <w:pPr>
        <w:rPr>
          <w:b/>
          <w:bCs/>
        </w:rPr>
      </w:pPr>
      <w:r w:rsidRPr="00467102">
        <w:rPr>
          <w:b/>
          <w:bCs/>
        </w:rPr>
        <w:t>23-6-2025</w:t>
      </w:r>
    </w:p>
    <w:p w14:paraId="3B7596B6" w14:textId="3CC5E093" w:rsidR="00467102" w:rsidRDefault="00467102" w:rsidP="00467102">
      <w:r>
        <w:t>Er zijn momenteel 3 handleiding over dit onderwerp. Allemaal vanuit een andere kijk. We gaan proberen daar 1 handleiding van te maken. Ook willen we dat een functioneel beheerder dit leest en direct snapt.</w:t>
      </w:r>
    </w:p>
    <w:p w14:paraId="0F163088" w14:textId="77777777" w:rsidR="00467102" w:rsidRDefault="00467102" w:rsidP="00467102"/>
    <w:p w14:paraId="739247D8" w14:textId="77777777" w:rsidR="00467102" w:rsidRDefault="00467102" w:rsidP="00467102"/>
    <w:p w14:paraId="24634912" w14:textId="69A7853F" w:rsidR="00467102" w:rsidRDefault="00467102" w:rsidP="00467102">
      <w:r>
        <w:t>Maaike</w:t>
      </w:r>
    </w:p>
    <w:p w14:paraId="21ECB298" w14:textId="17715B2C" w:rsidR="00467102" w:rsidRPr="00467102" w:rsidRDefault="00467102" w:rsidP="00467102">
      <w:pPr>
        <w:rPr>
          <w:i/>
          <w:iCs/>
        </w:rPr>
      </w:pPr>
      <w:proofErr w:type="spellStart"/>
      <w:r>
        <w:rPr>
          <w:i/>
          <w:iCs/>
        </w:rPr>
        <w:t>Autoristatieprofielen</w:t>
      </w:r>
      <w:proofErr w:type="spellEnd"/>
      <w:r>
        <w:rPr>
          <w:i/>
          <w:iCs/>
        </w:rPr>
        <w:t xml:space="preserve"> en het beheer (configuratie services)</w:t>
      </w:r>
    </w:p>
    <w:p w14:paraId="11F3B18B" w14:textId="04AF8350" w:rsidR="00467102" w:rsidRDefault="00467102" w:rsidP="00467102">
      <w:hyperlink r:id="rId5" w:history="1">
        <w:r w:rsidRPr="006E6840">
          <w:rPr>
            <w:rStyle w:val="Hyperlink"/>
          </w:rPr>
          <w:t>https://git.contezza.nl/develop/products/contezza-apps/-/blob/ff8c146c61ba2145691bfe4c6ad1c6fc0e21498f/libs/modules/configuratie-services/docs/index.adoc</w:t>
        </w:r>
      </w:hyperlink>
    </w:p>
    <w:p w14:paraId="1CAD890A" w14:textId="77777777" w:rsidR="00467102" w:rsidRDefault="00467102" w:rsidP="00467102"/>
    <w:p w14:paraId="5C2776D4" w14:textId="5604C42E" w:rsidR="00467102" w:rsidRDefault="00467102" w:rsidP="00467102">
      <w:proofErr w:type="spellStart"/>
      <w:r>
        <w:t>Tahir</w:t>
      </w:r>
      <w:proofErr w:type="spellEnd"/>
    </w:p>
    <w:p w14:paraId="52A56215" w14:textId="232CB1EA" w:rsidR="00467102" w:rsidRPr="00467102" w:rsidRDefault="00467102" w:rsidP="00467102">
      <w:pPr>
        <w:rPr>
          <w:i/>
          <w:iCs/>
        </w:rPr>
      </w:pPr>
      <w:r>
        <w:rPr>
          <w:i/>
          <w:iCs/>
        </w:rPr>
        <w:t xml:space="preserve">Rollen en rechten in </w:t>
      </w:r>
      <w:proofErr w:type="spellStart"/>
      <w:r>
        <w:rPr>
          <w:i/>
          <w:iCs/>
        </w:rPr>
        <w:t>Tezza</w:t>
      </w:r>
      <w:proofErr w:type="spellEnd"/>
    </w:p>
    <w:p w14:paraId="2B7DAB2E" w14:textId="39000C5C" w:rsidR="00467102" w:rsidRDefault="00467102" w:rsidP="00467102">
      <w:hyperlink r:id="rId6" w:history="1">
        <w:r w:rsidRPr="006E6840">
          <w:rPr>
            <w:rStyle w:val="Hyperlink"/>
          </w:rPr>
          <w:t>https://git.contezza.nl/develop/products/tezza-workspace/-/blob/1371ffad7225a7b459df9440b26a0d200bbfb47a/docs/src/docs/asciidoc/includes/_tezza_roles.adoc</w:t>
        </w:r>
      </w:hyperlink>
    </w:p>
    <w:p w14:paraId="1BCF1D2E" w14:textId="77777777" w:rsidR="00467102" w:rsidRDefault="00467102" w:rsidP="00467102"/>
    <w:p w14:paraId="410774AE" w14:textId="22ED6112" w:rsidR="00467102" w:rsidRDefault="00467102" w:rsidP="00467102">
      <w:r>
        <w:t>Rick en Diego</w:t>
      </w:r>
    </w:p>
    <w:p w14:paraId="76AFBEFC" w14:textId="36E8D242" w:rsidR="00467102" w:rsidRPr="00467102" w:rsidRDefault="00467102" w:rsidP="00467102">
      <w:pPr>
        <w:rPr>
          <w:i/>
          <w:iCs/>
        </w:rPr>
      </w:pPr>
      <w:r>
        <w:rPr>
          <w:i/>
          <w:iCs/>
        </w:rPr>
        <w:t>Migratie van de autorisatiestructuur</w:t>
      </w:r>
    </w:p>
    <w:p w14:paraId="4865387B" w14:textId="35B00837" w:rsidR="00467102" w:rsidRDefault="00467102" w:rsidP="00467102">
      <w:hyperlink r:id="rId7" w:anchor="user-content-uitgangspunten-nieuwe-autorisatiestructuur" w:history="1">
        <w:r w:rsidRPr="006E6840">
          <w:rPr>
            <w:rStyle w:val="Hyperlink"/>
          </w:rPr>
          <w:t>https://git.contezza.nl/develop/products/tezza-services/-/blob/d18032f88660cd317c98bbd586bcbcff8cb5395b/docs/src/docs/asciidoc/includes/_migration_authorization_structure.adoc#user-content-uitgangspunten-nieuwe-autorisatiestructuur</w:t>
        </w:r>
      </w:hyperlink>
    </w:p>
    <w:p w14:paraId="71CFC550" w14:textId="77777777" w:rsidR="00467102" w:rsidRDefault="00467102" w:rsidP="00467102"/>
    <w:p w14:paraId="216A788B" w14:textId="78551355" w:rsidR="00467102" w:rsidRDefault="00060881" w:rsidP="00467102">
      <w:pPr>
        <w:rPr>
          <w:ins w:id="0" w:author="Olav Allema" w:date="2025-06-24T16:52:00Z" w16du:dateUtc="2025-06-24T14:52:00Z"/>
        </w:rPr>
      </w:pPr>
      <w:ins w:id="1" w:author="Olav Allema" w:date="2025-06-24T16:51:00Z" w16du:dateUtc="2025-06-24T14:51:00Z">
        <w:r>
          <w:t xml:space="preserve">Zie </w:t>
        </w:r>
      </w:ins>
      <w:ins w:id="2" w:author="Olav Allema" w:date="2025-06-24T16:52:00Z" w16du:dateUtc="2025-06-24T14:52:00Z">
        <w:r>
          <w:t xml:space="preserve">#31408 voor een </w:t>
        </w:r>
        <w:proofErr w:type="spellStart"/>
        <w:r>
          <w:t>infographic</w:t>
        </w:r>
        <w:proofErr w:type="spellEnd"/>
      </w:ins>
    </w:p>
    <w:p w14:paraId="6AFECC7F" w14:textId="7A4FB957" w:rsidR="00060881" w:rsidRDefault="008A11D5" w:rsidP="00467102">
      <w:pPr>
        <w:rPr>
          <w:ins w:id="3" w:author="Olav Allema" w:date="2025-06-24T16:59:00Z" w16du:dateUtc="2025-06-24T14:59:00Z"/>
        </w:rPr>
      </w:pPr>
      <w:ins w:id="4" w:author="Allema, Olav" w:date="2025-06-24T16:59:00Z" w16du:dateUtc="2025-06-24T14:59:00Z">
        <w:r>
          <w:fldChar w:fldCharType="begin"/>
        </w:r>
        <w:r>
          <w:instrText>HYPERLINK "</w:instrText>
        </w:r>
      </w:ins>
      <w:ins w:id="5" w:author="Olav Allema" w:date="2025-06-24T16:59:00Z" w16du:dateUtc="2025-06-24T14:59:00Z">
        <w:r w:rsidRPr="008A11D5">
          <w:instrText>https://support.contezza.nl/issues/31408#note-14</w:instrText>
        </w:r>
      </w:ins>
      <w:ins w:id="6" w:author="Allema, Olav" w:date="2025-06-24T16:59:00Z" w16du:dateUtc="2025-06-24T14:59:00Z">
        <w:r>
          <w:instrText>"</w:instrText>
        </w:r>
        <w:r>
          <w:fldChar w:fldCharType="separate"/>
        </w:r>
      </w:ins>
      <w:ins w:id="7" w:author="Olav Allema" w:date="2025-06-24T16:59:00Z" w16du:dateUtc="2025-06-24T14:59:00Z">
        <w:r w:rsidRPr="006E6840">
          <w:rPr>
            <w:rStyle w:val="Hyperlink"/>
          </w:rPr>
          <w:t>https://support.contezza.nl/issues/31408#note-14</w:t>
        </w:r>
      </w:ins>
      <w:ins w:id="8" w:author="Allema, Olav" w:date="2025-06-24T16:59:00Z" w16du:dateUtc="2025-06-24T14:59:00Z">
        <w:r>
          <w:fldChar w:fldCharType="end"/>
        </w:r>
      </w:ins>
      <w:ins w:id="9" w:author="Allema, Olav" w:date="2025-06-24T16:52:00Z" w16du:dateUtc="2025-06-24T14:52:00Z">
        <w:del w:id="10" w:author="Olav Allema" w:date="2025-06-24T16:59:00Z" w16du:dateUtc="2025-06-24T14:59:00Z">
          <w:r w:rsidR="00060881" w:rsidDel="008A11D5">
            <w:fldChar w:fldCharType="begin"/>
          </w:r>
          <w:r w:rsidR="00060881" w:rsidDel="008A11D5">
            <w:delInstrText>HYPERLINK ""</w:delInstrText>
          </w:r>
          <w:r w:rsidR="00060881" w:rsidDel="008A11D5">
            <w:fldChar w:fldCharType="separate"/>
          </w:r>
          <w:r w:rsidR="00060881" w:rsidDel="008A11D5">
            <w:fldChar w:fldCharType="end"/>
          </w:r>
        </w:del>
      </w:ins>
    </w:p>
    <w:p w14:paraId="0E29AE48" w14:textId="77777777" w:rsidR="008A11D5" w:rsidRDefault="008A11D5" w:rsidP="00467102"/>
    <w:p w14:paraId="448BD313" w14:textId="4047125A" w:rsidR="00467102" w:rsidRDefault="00467102">
      <w:r>
        <w:br w:type="page"/>
      </w:r>
    </w:p>
    <w:p w14:paraId="0197E509" w14:textId="2A7690C2" w:rsidR="00467102" w:rsidRPr="00467102" w:rsidRDefault="00467102" w:rsidP="00467102">
      <w:pPr>
        <w:pStyle w:val="Kop1"/>
        <w:rPr>
          <w:rStyle w:val="Zwaar"/>
        </w:rPr>
      </w:pPr>
      <w:r w:rsidRPr="00467102">
        <w:rPr>
          <w:rStyle w:val="Zwaar"/>
        </w:rPr>
        <w:lastRenderedPageBreak/>
        <w:t>Maaike</w:t>
      </w:r>
    </w:p>
    <w:p w14:paraId="7C8FDCF9" w14:textId="77777777" w:rsidR="00467102" w:rsidRDefault="00467102" w:rsidP="00467102"/>
    <w:p w14:paraId="164940AA" w14:textId="733B3814" w:rsidR="00467102" w:rsidRPr="00467102" w:rsidRDefault="00467102" w:rsidP="00467102">
      <w:pPr>
        <w:rPr>
          <w:b/>
          <w:bCs/>
        </w:rPr>
      </w:pPr>
      <w:r w:rsidRPr="00467102">
        <w:rPr>
          <w:b/>
          <w:bCs/>
        </w:rPr>
        <w:t>Autorisatie</w:t>
      </w:r>
      <w:ins w:id="11" w:author="Allema, Olav" w:date="2025-06-23T14:35:00Z" w16du:dateUtc="2025-06-23T12:35:00Z">
        <w:r w:rsidR="008A2942">
          <w:rPr>
            <w:b/>
            <w:bCs/>
          </w:rPr>
          <w:t>p</w:t>
        </w:r>
      </w:ins>
      <w:del w:id="12" w:author="Allema, Olav" w:date="2025-06-23T14:35:00Z" w16du:dateUtc="2025-06-23T12:35:00Z">
        <w:r w:rsidRPr="00467102" w:rsidDel="008A2942">
          <w:rPr>
            <w:b/>
            <w:bCs/>
          </w:rPr>
          <w:delText xml:space="preserve"> P</w:delText>
        </w:r>
      </w:del>
      <w:r w:rsidRPr="00467102">
        <w:rPr>
          <w:b/>
          <w:bCs/>
        </w:rPr>
        <w:t>rofielen</w:t>
      </w:r>
    </w:p>
    <w:p w14:paraId="13426465" w14:textId="3A2A5A33" w:rsidR="00467102" w:rsidRPr="00467102" w:rsidRDefault="00467102" w:rsidP="00467102">
      <w:r w:rsidRPr="00467102">
        <w:t>Autorisatie</w:t>
      </w:r>
      <w:ins w:id="13" w:author="Allema, Olav" w:date="2025-06-23T14:35:00Z" w16du:dateUtc="2025-06-23T12:35:00Z">
        <w:r w:rsidR="008A2942">
          <w:t>p</w:t>
        </w:r>
      </w:ins>
      <w:del w:id="14" w:author="Allema, Olav" w:date="2025-06-23T14:35:00Z" w16du:dateUtc="2025-06-23T12:35:00Z">
        <w:r w:rsidRPr="00467102" w:rsidDel="008A2942">
          <w:delText xml:space="preserve"> p</w:delText>
        </w:r>
      </w:del>
      <w:r w:rsidRPr="00467102">
        <w:t>rofielen zijn profielen waar groepen en gebruikers in geplaatst kunnen worden die de autorisatie regelen over de bepaalde zaak-/objecttype sites. Met deze profielen wordt bepaald welke rechten welke gebruikers en groepen hebben tot welke zaak-/objecttypes. De autorisatie</w:t>
      </w:r>
      <w:del w:id="15" w:author="Allema, Olav" w:date="2025-06-23T14:43:00Z" w16du:dateUtc="2025-06-23T12:43:00Z">
        <w:r w:rsidRPr="00467102" w:rsidDel="000D4394">
          <w:delText xml:space="preserve"> </w:delText>
        </w:r>
      </w:del>
      <w:r w:rsidRPr="00467102">
        <w:t>profielen zijn eenvoudig in te zien, te beheren en aan te maken vanuit de autorisatie</w:t>
      </w:r>
      <w:del w:id="16" w:author="Allema, Olav" w:date="2025-06-23T14:43:00Z" w16du:dateUtc="2025-06-23T12:43:00Z">
        <w:r w:rsidRPr="00467102" w:rsidDel="000D4394">
          <w:delText xml:space="preserve"> </w:delText>
        </w:r>
      </w:del>
      <w:r w:rsidRPr="00467102">
        <w:t>profielen</w:t>
      </w:r>
      <w:ins w:id="17" w:author="Allema, Olav" w:date="2025-06-23T14:43:00Z" w16du:dateUtc="2025-06-23T12:43:00Z">
        <w:r w:rsidR="000D4394">
          <w:t>-</w:t>
        </w:r>
      </w:ins>
      <w:del w:id="18" w:author="Allema, Olav" w:date="2025-06-23T14:43:00Z" w16du:dateUtc="2025-06-23T12:43:00Z">
        <w:r w:rsidRPr="00467102" w:rsidDel="000D4394">
          <w:delText xml:space="preserve"> </w:delText>
        </w:r>
      </w:del>
      <w:r w:rsidRPr="00467102">
        <w:t>pagina in de beheertools.</w:t>
      </w:r>
    </w:p>
    <w:p w14:paraId="1917A34E" w14:textId="3A429547" w:rsidR="00467102" w:rsidRDefault="00467102" w:rsidP="00467102"/>
    <w:p w14:paraId="3BC38B25" w14:textId="066F2040" w:rsidR="0019500B" w:rsidRDefault="00467102" w:rsidP="00467102">
      <w:pPr>
        <w:rPr>
          <w:ins w:id="19" w:author="Allema, Olav" w:date="2025-06-23T14:47:00Z" w16du:dateUtc="2025-06-23T12:47:00Z"/>
        </w:rPr>
      </w:pPr>
      <w:proofErr w:type="spellStart"/>
      <w:r w:rsidRPr="00467102">
        <w:t>Figure</w:t>
      </w:r>
      <w:proofErr w:type="spellEnd"/>
      <w:r w:rsidRPr="00467102">
        <w:t xml:space="preserve"> 1. </w:t>
      </w:r>
      <w:proofErr w:type="spellStart"/>
      <w:r w:rsidRPr="00467102">
        <w:t>Tezza</w:t>
      </w:r>
      <w:proofErr w:type="spellEnd"/>
      <w:r w:rsidRPr="00467102">
        <w:t xml:space="preserve"> </w:t>
      </w:r>
      <w:proofErr w:type="spellStart"/>
      <w:r w:rsidRPr="00467102">
        <w:t>admin</w:t>
      </w:r>
      <w:proofErr w:type="spellEnd"/>
      <w:r w:rsidRPr="00467102">
        <w:t xml:space="preserve"> tools</w:t>
      </w:r>
    </w:p>
    <w:p w14:paraId="7BEAD955" w14:textId="77777777" w:rsidR="0019500B" w:rsidRPr="00467102" w:rsidRDefault="0019500B" w:rsidP="00467102"/>
    <w:p w14:paraId="442A5054" w14:textId="77777777" w:rsidR="00467102" w:rsidRPr="00467102" w:rsidRDefault="00467102" w:rsidP="00467102">
      <w:r w:rsidRPr="00467102">
        <w:t xml:space="preserve">Er zijn </w:t>
      </w:r>
      <w:commentRangeStart w:id="20"/>
      <w:r w:rsidRPr="00467102">
        <w:t>twee verschillende autorisatie</w:t>
      </w:r>
      <w:del w:id="21" w:author="Allema, Olav" w:date="2025-06-23T14:44:00Z" w16du:dateUtc="2025-06-23T12:44:00Z">
        <w:r w:rsidRPr="00467102" w:rsidDel="000D4394">
          <w:delText xml:space="preserve"> </w:delText>
        </w:r>
      </w:del>
      <w:r w:rsidRPr="00467102">
        <w:t xml:space="preserve">profielen </w:t>
      </w:r>
      <w:commentRangeEnd w:id="20"/>
      <w:r w:rsidR="00D401C8">
        <w:rPr>
          <w:rStyle w:val="Verwijzingopmerking"/>
        </w:rPr>
        <w:commentReference w:id="20"/>
      </w:r>
      <w:r w:rsidRPr="00467102">
        <w:t>te vinden in het overzicht:</w:t>
      </w:r>
    </w:p>
    <w:p w14:paraId="26588693" w14:textId="61277D96" w:rsidR="00467102" w:rsidRPr="00467102" w:rsidRDefault="00467102" w:rsidP="00467102">
      <w:pPr>
        <w:numPr>
          <w:ilvl w:val="0"/>
          <w:numId w:val="1"/>
        </w:numPr>
      </w:pPr>
      <w:r w:rsidRPr="00467102">
        <w:rPr>
          <w:b/>
          <w:bCs/>
        </w:rPr>
        <w:t>Gepersonaliseerde profielen:</w:t>
      </w:r>
      <w:r w:rsidRPr="00467102">
        <w:t xml:space="preserve"> Hiermee worden de rechten tot de zaak</w:t>
      </w:r>
      <w:ins w:id="22" w:author="Allema, Olav" w:date="2025-06-23T14:48:00Z" w16du:dateUtc="2025-06-23T12:48:00Z">
        <w:r w:rsidR="0019500B">
          <w:t>type</w:t>
        </w:r>
      </w:ins>
      <w:r w:rsidRPr="00467102">
        <w:t>- of objecttype</w:t>
      </w:r>
      <w:ins w:id="23" w:author="Allema, Olav" w:date="2025-06-23T14:48:00Z" w16du:dateUtc="2025-06-23T12:48:00Z">
        <w:r w:rsidR="0019500B">
          <w:t>-</w:t>
        </w:r>
      </w:ins>
      <w:del w:id="24" w:author="Allema, Olav" w:date="2025-06-23T14:48:00Z" w16du:dateUtc="2025-06-23T12:48:00Z">
        <w:r w:rsidRPr="00467102" w:rsidDel="0019500B">
          <w:delText xml:space="preserve"> </w:delText>
        </w:r>
      </w:del>
      <w:r w:rsidRPr="00467102">
        <w:t>sites bepaald. Deze zijn volledig zelf aan te maken en in te vullen.</w:t>
      </w:r>
    </w:p>
    <w:p w14:paraId="2D2F89FF" w14:textId="77777777" w:rsidR="00467102" w:rsidRPr="00467102" w:rsidRDefault="00467102" w:rsidP="00467102">
      <w:pPr>
        <w:numPr>
          <w:ilvl w:val="0"/>
          <w:numId w:val="1"/>
        </w:numPr>
      </w:pPr>
      <w:r w:rsidRPr="00467102">
        <w:rPr>
          <w:b/>
          <w:bCs/>
        </w:rPr>
        <w:t>Default profielen:</w:t>
      </w:r>
      <w:r w:rsidRPr="00467102">
        <w:t xml:space="preserve"> Deze worden gebruikt om bepaalde functionaliteiten beschikbaar te stellen voor de gebruikers. Hier kunnen alleen gebruikers of groepen aan worden toegevoegd of verwijderd.</w:t>
      </w:r>
    </w:p>
    <w:p w14:paraId="13CDD840" w14:textId="77777777" w:rsidR="00467102" w:rsidRPr="00467102" w:rsidRDefault="00467102" w:rsidP="00467102">
      <w:pPr>
        <w:rPr>
          <w:b/>
          <w:bCs/>
        </w:rPr>
      </w:pPr>
      <w:r w:rsidRPr="00467102">
        <w:rPr>
          <w:b/>
          <w:bCs/>
        </w:rPr>
        <w:t>Profielen beheren</w:t>
      </w:r>
    </w:p>
    <w:p w14:paraId="5AEDD635" w14:textId="77777777" w:rsidR="00467102" w:rsidRPr="00467102" w:rsidRDefault="00467102" w:rsidP="00467102">
      <w:pPr>
        <w:rPr>
          <w:b/>
          <w:bCs/>
        </w:rPr>
      </w:pPr>
      <w:r w:rsidRPr="00467102">
        <w:rPr>
          <w:b/>
          <w:bCs/>
        </w:rPr>
        <w:t>Profiel aanmaken</w:t>
      </w:r>
    </w:p>
    <w:p w14:paraId="713F899D" w14:textId="79204A5B" w:rsidR="00467102" w:rsidRPr="00467102" w:rsidRDefault="00467102" w:rsidP="00467102">
      <w:r w:rsidRPr="00467102">
        <w:t xml:space="preserve">Gebruikers kunnen een nieuw </w:t>
      </w:r>
      <w:ins w:id="25" w:author="Allema, Olav" w:date="2025-06-23T15:13:00Z" w16du:dateUtc="2025-06-23T13:13:00Z">
        <w:r w:rsidR="00D401C8">
          <w:t>specifiek autorisatie</w:t>
        </w:r>
      </w:ins>
      <w:r w:rsidRPr="00467102">
        <w:t>profiel aan</w:t>
      </w:r>
      <w:del w:id="26" w:author="Allema, Olav" w:date="2025-06-23T15:13:00Z" w16du:dateUtc="2025-06-23T13:13:00Z">
        <w:r w:rsidRPr="00467102" w:rsidDel="00D401C8">
          <w:delText xml:space="preserve"> </w:delText>
        </w:r>
      </w:del>
      <w:r w:rsidRPr="00467102">
        <w:t xml:space="preserve">maken via de 'plus-knop' rechtsonder. Dit opent een scherm waar de gebruiker kan invullen </w:t>
      </w:r>
      <w:commentRangeStart w:id="27"/>
      <w:r w:rsidRPr="00467102">
        <w:t>welke rol dit profiel heeft, welke gebruikers of groepen in dit profiel zitten en tot welke zaak</w:t>
      </w:r>
      <w:ins w:id="28" w:author="Allema, Olav" w:date="2025-06-23T15:19:00Z" w16du:dateUtc="2025-06-23T13:19:00Z">
        <w:r w:rsidR="00A60F34">
          <w:t>type</w:t>
        </w:r>
      </w:ins>
      <w:r w:rsidRPr="00467102">
        <w:t xml:space="preserve">-/objecttypesites </w:t>
      </w:r>
      <w:commentRangeEnd w:id="27"/>
      <w:r w:rsidR="00A60F34">
        <w:rPr>
          <w:rStyle w:val="Verwijzingopmerking"/>
        </w:rPr>
        <w:commentReference w:id="27"/>
      </w:r>
      <w:r w:rsidRPr="00467102">
        <w:t>dit profiel toegang moet hebben.</w:t>
      </w:r>
    </w:p>
    <w:p w14:paraId="50B2D7D0" w14:textId="77777777" w:rsidR="00467102" w:rsidRDefault="00467102" w:rsidP="00467102">
      <w:pPr>
        <w:rPr>
          <w:ins w:id="29" w:author="Allema, Olav" w:date="2025-06-23T15:14:00Z" w16du:dateUtc="2025-06-23T13:14:00Z"/>
        </w:rPr>
      </w:pPr>
    </w:p>
    <w:p w14:paraId="6E3C3750" w14:textId="17EF3EF5" w:rsidR="00D401C8" w:rsidRDefault="00D401C8" w:rsidP="00467102">
      <w:ins w:id="30" w:author="Allema, Olav" w:date="2025-06-23T15:14:00Z" w16du:dateUtc="2025-06-23T13:14:00Z">
        <w:r w:rsidRPr="00D401C8">
          <w:rPr>
            <w:noProof/>
          </w:rPr>
          <w:lastRenderedPageBreak/>
          <w:drawing>
            <wp:inline distT="0" distB="0" distL="0" distR="0" wp14:anchorId="504F0B9A" wp14:editId="34DE5AD7">
              <wp:extent cx="3949700" cy="4953000"/>
              <wp:effectExtent l="0" t="0" r="0" b="0"/>
              <wp:docPr id="626877325" name="Afbeelding 1" descr="Afbeelding met tekst, schermopname, software, nummer&#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877325" name="Afbeelding 1" descr="Afbeelding met tekst, schermopname, software, nummer&#10;&#10;Door AI gegenereerde inhoud is mogelijk onjuist."/>
                      <pic:cNvPicPr/>
                    </pic:nvPicPr>
                    <pic:blipFill>
                      <a:blip r:embed="rId12"/>
                      <a:stretch>
                        <a:fillRect/>
                      </a:stretch>
                    </pic:blipFill>
                    <pic:spPr>
                      <a:xfrm>
                        <a:off x="0" y="0"/>
                        <a:ext cx="3949700" cy="4953000"/>
                      </a:xfrm>
                      <a:prstGeom prst="rect">
                        <a:avLst/>
                      </a:prstGeom>
                    </pic:spPr>
                  </pic:pic>
                </a:graphicData>
              </a:graphic>
            </wp:inline>
          </w:drawing>
        </w:r>
      </w:ins>
    </w:p>
    <w:p w14:paraId="3FBC321C" w14:textId="77777777" w:rsidR="00467102" w:rsidRPr="00467102" w:rsidRDefault="00467102" w:rsidP="00467102">
      <w:proofErr w:type="spellStart"/>
      <w:r w:rsidRPr="00467102">
        <w:t>Figure</w:t>
      </w:r>
      <w:proofErr w:type="spellEnd"/>
      <w:r w:rsidRPr="00467102">
        <w:t xml:space="preserve"> 2. </w:t>
      </w:r>
      <w:proofErr w:type="spellStart"/>
      <w:r w:rsidRPr="00467102">
        <w:t>Tezza</w:t>
      </w:r>
      <w:proofErr w:type="spellEnd"/>
      <w:r w:rsidRPr="00467102">
        <w:t xml:space="preserve"> </w:t>
      </w:r>
      <w:proofErr w:type="spellStart"/>
      <w:r w:rsidRPr="00467102">
        <w:t>admin</w:t>
      </w:r>
      <w:proofErr w:type="spellEnd"/>
      <w:r w:rsidRPr="00467102">
        <w:t xml:space="preserve"> tools</w:t>
      </w:r>
    </w:p>
    <w:p w14:paraId="31DB42D3" w14:textId="477CB456" w:rsidR="00467102" w:rsidRPr="00467102" w:rsidRDefault="00A60F34" w:rsidP="00467102">
      <w:ins w:id="31" w:author="Allema, Olav" w:date="2025-06-23T15:20:00Z" w16du:dateUtc="2025-06-23T13:20:00Z">
        <w:r>
          <w:t xml:space="preserve">NB. </w:t>
        </w:r>
      </w:ins>
      <w:r w:rsidR="00467102" w:rsidRPr="00467102">
        <w:t>Om dit profiel met de juiste gebruikers en rechten te laten werken, moet het geheel wel nog gepubliceerd worden</w:t>
      </w:r>
      <w:ins w:id="32" w:author="Allema, Olav" w:date="2025-06-23T15:26:00Z" w16du:dateUtc="2025-06-23T13:26:00Z">
        <w:r>
          <w:t xml:space="preserve">. </w:t>
        </w:r>
      </w:ins>
      <w:del w:id="33" w:author="Allema, Olav" w:date="2025-06-23T15:26:00Z" w16du:dateUtc="2025-06-23T13:26:00Z">
        <w:r w:rsidR="00467102" w:rsidRPr="00467102" w:rsidDel="00A60F34">
          <w:delText>, m</w:delText>
        </w:r>
      </w:del>
      <w:ins w:id="34" w:author="Allema, Olav" w:date="2025-06-23T15:26:00Z" w16du:dateUtc="2025-06-23T13:26:00Z">
        <w:r>
          <w:t>M</w:t>
        </w:r>
      </w:ins>
      <w:r w:rsidR="00467102" w:rsidRPr="00467102">
        <w:t>eer hierover is te vinden onder het kopje 'Publiceren'.</w:t>
      </w:r>
    </w:p>
    <w:p w14:paraId="0A447C6D" w14:textId="77777777" w:rsidR="00A60F34" w:rsidRDefault="00A60F34" w:rsidP="00467102">
      <w:pPr>
        <w:rPr>
          <w:ins w:id="35" w:author="Allema, Olav" w:date="2025-06-23T15:20:00Z" w16du:dateUtc="2025-06-23T13:20:00Z"/>
          <w:b/>
          <w:bCs/>
        </w:rPr>
      </w:pPr>
    </w:p>
    <w:p w14:paraId="439F6CA6" w14:textId="09D6A354" w:rsidR="00467102" w:rsidRPr="00467102" w:rsidRDefault="00467102" w:rsidP="00467102">
      <w:pPr>
        <w:rPr>
          <w:b/>
          <w:bCs/>
        </w:rPr>
      </w:pPr>
      <w:r w:rsidRPr="00467102">
        <w:rPr>
          <w:b/>
          <w:bCs/>
        </w:rPr>
        <w:t>Profiel bewerken</w:t>
      </w:r>
    </w:p>
    <w:p w14:paraId="6B5B3F97" w14:textId="77777777" w:rsidR="00A60F34" w:rsidRDefault="00A60F34" w:rsidP="00467102">
      <w:pPr>
        <w:rPr>
          <w:ins w:id="36" w:author="Allema, Olav" w:date="2025-06-23T15:27:00Z" w16du:dateUtc="2025-06-23T13:27:00Z"/>
        </w:rPr>
      </w:pPr>
      <w:ins w:id="37" w:author="Allema, Olav" w:date="2025-06-23T15:23:00Z" w16du:dateUtc="2025-06-23T13:23:00Z">
        <w:r>
          <w:t>Als je het profiel wilt bewerken</w:t>
        </w:r>
      </w:ins>
      <w:ins w:id="38" w:author="Allema, Olav" w:date="2025-06-23T15:24:00Z" w16du:dateUtc="2025-06-23T13:24:00Z">
        <w:r>
          <w:t xml:space="preserve">, kan je </w:t>
        </w:r>
      </w:ins>
      <w:ins w:id="39" w:author="Allema, Olav" w:date="2025-06-23T15:27:00Z" w16du:dateUtc="2025-06-23T13:27:00Z">
        <w:r>
          <w:t>twee dingen doen:</w:t>
        </w:r>
      </w:ins>
    </w:p>
    <w:p w14:paraId="130DEF2E" w14:textId="64868CBA" w:rsidR="00A60F34" w:rsidRDefault="00A60F34" w:rsidP="00A60F34">
      <w:pPr>
        <w:pStyle w:val="Lijstalinea"/>
        <w:numPr>
          <w:ilvl w:val="0"/>
          <w:numId w:val="1"/>
        </w:numPr>
        <w:rPr>
          <w:ins w:id="40" w:author="Allema, Olav" w:date="2025-06-23T15:27:00Z" w16du:dateUtc="2025-06-23T13:27:00Z"/>
        </w:rPr>
      </w:pPr>
      <w:ins w:id="41" w:author="Allema, Olav" w:date="2025-06-23T15:27:00Z" w16du:dateUtc="2025-06-23T13:27:00Z">
        <w:r>
          <w:t>D</w:t>
        </w:r>
      </w:ins>
      <w:del w:id="42" w:author="Allema, Olav" w:date="2025-06-23T15:24:00Z" w16du:dateUtc="2025-06-23T13:24:00Z">
        <w:r w:rsidR="00467102" w:rsidRPr="00467102" w:rsidDel="00A60F34">
          <w:delText>Door d</w:delText>
        </w:r>
      </w:del>
      <w:r w:rsidR="00467102" w:rsidRPr="00467102">
        <w:t xml:space="preserve">ubbel </w:t>
      </w:r>
      <w:del w:id="43" w:author="Allema, Olav" w:date="2025-06-23T15:24:00Z" w16du:dateUtc="2025-06-23T13:24:00Z">
        <w:r w:rsidR="00467102" w:rsidRPr="00467102" w:rsidDel="00A60F34">
          <w:delText xml:space="preserve">te </w:delText>
        </w:r>
      </w:del>
      <w:r w:rsidR="00467102" w:rsidRPr="00467102">
        <w:t xml:space="preserve">klikken op een </w:t>
      </w:r>
      <w:del w:id="44" w:author="Allema, Olav" w:date="2025-06-23T15:23:00Z" w16du:dateUtc="2025-06-23T13:23:00Z">
        <w:r w:rsidR="00467102" w:rsidRPr="00467102" w:rsidDel="00A60F34">
          <w:delText xml:space="preserve">item </w:delText>
        </w:r>
      </w:del>
      <w:ins w:id="45" w:author="Allema, Olav" w:date="2025-06-23T15:23:00Z" w16du:dateUtc="2025-06-23T13:23:00Z">
        <w:r>
          <w:t>profiel</w:t>
        </w:r>
      </w:ins>
      <w:ins w:id="46" w:author="Allema, Olav" w:date="2025-06-23T15:27:00Z" w16du:dateUtc="2025-06-23T13:27:00Z">
        <w:r>
          <w:t>;</w:t>
        </w:r>
      </w:ins>
      <w:ins w:id="47" w:author="Allema, Olav" w:date="2025-06-23T15:23:00Z" w16du:dateUtc="2025-06-23T13:23:00Z">
        <w:r w:rsidRPr="00467102">
          <w:t xml:space="preserve"> </w:t>
        </w:r>
      </w:ins>
      <w:r w:rsidR="00467102" w:rsidRPr="00467102">
        <w:t>of</w:t>
      </w:r>
    </w:p>
    <w:p w14:paraId="5617E788" w14:textId="015A9450" w:rsidR="00467102" w:rsidRPr="00467102" w:rsidRDefault="00467102">
      <w:pPr>
        <w:pStyle w:val="Lijstalinea"/>
        <w:numPr>
          <w:ilvl w:val="0"/>
          <w:numId w:val="1"/>
        </w:numPr>
        <w:pPrChange w:id="48" w:author="Allema, Olav" w:date="2025-06-23T15:27:00Z" w16du:dateUtc="2025-06-23T13:27:00Z">
          <w:pPr/>
        </w:pPrChange>
      </w:pPr>
      <w:del w:id="49" w:author="Allema, Olav" w:date="2025-06-23T15:27:00Z" w16du:dateUtc="2025-06-23T13:27:00Z">
        <w:r w:rsidRPr="00467102" w:rsidDel="00A60F34">
          <w:delText xml:space="preserve"> e</w:delText>
        </w:r>
      </w:del>
      <w:ins w:id="50" w:author="Allema, Olav" w:date="2025-06-23T15:27:00Z" w16du:dateUtc="2025-06-23T13:27:00Z">
        <w:r w:rsidR="00A60F34">
          <w:t>E</w:t>
        </w:r>
      </w:ins>
      <w:r w:rsidRPr="00467102">
        <w:t xml:space="preserve">en </w:t>
      </w:r>
      <w:del w:id="51" w:author="Allema, Olav" w:date="2025-06-23T15:23:00Z" w16du:dateUtc="2025-06-23T13:23:00Z">
        <w:r w:rsidRPr="00467102" w:rsidDel="00A60F34">
          <w:delText xml:space="preserve">item </w:delText>
        </w:r>
      </w:del>
      <w:ins w:id="52" w:author="Allema, Olav" w:date="2025-06-23T15:23:00Z" w16du:dateUtc="2025-06-23T13:23:00Z">
        <w:r w:rsidR="00A60F34">
          <w:t>profiel</w:t>
        </w:r>
      </w:ins>
      <w:ins w:id="53" w:author="Allema, Olav" w:date="2025-06-23T15:24:00Z" w16du:dateUtc="2025-06-23T13:24:00Z">
        <w:r w:rsidR="00A60F34">
          <w:t xml:space="preserve"> </w:t>
        </w:r>
      </w:ins>
      <w:del w:id="54" w:author="Allema, Olav" w:date="2025-06-23T15:24:00Z" w16du:dateUtc="2025-06-23T13:24:00Z">
        <w:r w:rsidRPr="00467102" w:rsidDel="00A60F34">
          <w:delText xml:space="preserve">te </w:delText>
        </w:r>
      </w:del>
      <w:r w:rsidRPr="00467102">
        <w:t xml:space="preserve">selecteren en </w:t>
      </w:r>
      <w:del w:id="55" w:author="Allema, Olav" w:date="2025-06-23T15:24:00Z" w16du:dateUtc="2025-06-23T13:24:00Z">
        <w:r w:rsidRPr="00467102" w:rsidDel="00A60F34">
          <w:delText xml:space="preserve">de actie </w:delText>
        </w:r>
      </w:del>
      <w:ins w:id="56" w:author="Allema, Olav" w:date="2025-06-23T15:24:00Z" w16du:dateUtc="2025-06-23T13:24:00Z">
        <w:r w:rsidR="00A60F34">
          <w:t>klikken op</w:t>
        </w:r>
      </w:ins>
      <w:ins w:id="57" w:author="Allema, Olav" w:date="2025-06-23T15:27:00Z" w16du:dateUtc="2025-06-23T13:27:00Z">
        <w:r w:rsidR="00A60F34">
          <w:t xml:space="preserve"> de actie</w:t>
        </w:r>
      </w:ins>
      <w:ins w:id="58" w:author="Allema, Olav" w:date="2025-06-23T15:24:00Z" w16du:dateUtc="2025-06-23T13:24:00Z">
        <w:r w:rsidR="00A60F34">
          <w:t xml:space="preserve"> </w:t>
        </w:r>
      </w:ins>
      <w:r w:rsidRPr="00467102">
        <w:t xml:space="preserve">'Profiel bewerken' </w:t>
      </w:r>
      <w:del w:id="59" w:author="Allema, Olav" w:date="2025-06-23T15:24:00Z" w16du:dateUtc="2025-06-23T13:24:00Z">
        <w:r w:rsidRPr="00467102" w:rsidDel="00A60F34">
          <w:delText>opent het bewerk scherm voor het profiel</w:delText>
        </w:r>
      </w:del>
      <w:ins w:id="60" w:author="Allema, Olav" w:date="2025-06-23T15:24:00Z" w16du:dateUtc="2025-06-23T13:24:00Z">
        <w:r w:rsidR="00A60F34">
          <w:t>(rechtsboven)</w:t>
        </w:r>
      </w:ins>
      <w:del w:id="61" w:author="Allema, Olav" w:date="2025-06-23T15:24:00Z" w16du:dateUtc="2025-06-23T13:24:00Z">
        <w:r w:rsidRPr="00467102" w:rsidDel="00A60F34">
          <w:delText>, hier kunnen aanpassingen gedaan worden in het profiel</w:delText>
        </w:r>
      </w:del>
      <w:r w:rsidRPr="00467102">
        <w:t>.</w:t>
      </w:r>
    </w:p>
    <w:p w14:paraId="47B31DB7" w14:textId="77777777" w:rsidR="00467102" w:rsidRDefault="00467102" w:rsidP="00467102"/>
    <w:p w14:paraId="22675714" w14:textId="62A41B97" w:rsidR="00467102" w:rsidRPr="00643C5B" w:rsidRDefault="00467102" w:rsidP="00467102">
      <w:pPr>
        <w:rPr>
          <w:lang w:val="en-US"/>
          <w:rPrChange w:id="62" w:author="Olav Allema" w:date="2025-06-24T16:53:00Z" w16du:dateUtc="2025-06-24T14:53:00Z">
            <w:rPr/>
          </w:rPrChange>
        </w:rPr>
      </w:pPr>
      <w:commentRangeStart w:id="63"/>
      <w:r w:rsidRPr="00643C5B">
        <w:rPr>
          <w:lang w:val="en-US"/>
          <w:rPrChange w:id="64" w:author="Olav Allema" w:date="2025-06-24T16:53:00Z" w16du:dateUtc="2025-06-24T14:53:00Z">
            <w:rPr/>
          </w:rPrChange>
        </w:rPr>
        <w:t>Figure 3. Tezza admin tools</w:t>
      </w:r>
    </w:p>
    <w:p w14:paraId="77D8952B" w14:textId="77777777" w:rsidR="00467102" w:rsidRPr="00643C5B" w:rsidRDefault="00467102" w:rsidP="00467102">
      <w:pPr>
        <w:rPr>
          <w:lang w:val="en-US"/>
          <w:rPrChange w:id="65" w:author="Olav Allema" w:date="2025-06-24T16:53:00Z" w16du:dateUtc="2025-06-24T14:53:00Z">
            <w:rPr/>
          </w:rPrChange>
        </w:rPr>
      </w:pPr>
    </w:p>
    <w:p w14:paraId="0C2A28F4" w14:textId="77777777" w:rsidR="00467102" w:rsidRPr="00467102" w:rsidRDefault="00467102" w:rsidP="00467102">
      <w:r w:rsidRPr="00643C5B">
        <w:rPr>
          <w:lang w:val="en-US"/>
          <w:rPrChange w:id="66" w:author="Olav Allema" w:date="2025-06-24T16:53:00Z" w16du:dateUtc="2025-06-24T14:53:00Z">
            <w:rPr/>
          </w:rPrChange>
        </w:rPr>
        <w:t xml:space="preserve">Figure 4. </w:t>
      </w:r>
      <w:proofErr w:type="spellStart"/>
      <w:r w:rsidRPr="00467102">
        <w:t>Tezza</w:t>
      </w:r>
      <w:proofErr w:type="spellEnd"/>
      <w:r w:rsidRPr="00467102">
        <w:t xml:space="preserve"> </w:t>
      </w:r>
      <w:proofErr w:type="spellStart"/>
      <w:r w:rsidRPr="00467102">
        <w:t>admin</w:t>
      </w:r>
      <w:proofErr w:type="spellEnd"/>
      <w:r w:rsidRPr="00467102">
        <w:t xml:space="preserve"> tools</w:t>
      </w:r>
      <w:commentRangeEnd w:id="63"/>
      <w:r w:rsidR="00A60F34">
        <w:rPr>
          <w:rStyle w:val="Verwijzingopmerking"/>
        </w:rPr>
        <w:commentReference w:id="63"/>
      </w:r>
    </w:p>
    <w:p w14:paraId="4871BDBB" w14:textId="50DB9F2D" w:rsidR="00467102" w:rsidRPr="00467102" w:rsidRDefault="00A60F34" w:rsidP="00467102">
      <w:ins w:id="67" w:author="Allema, Olav" w:date="2025-06-23T15:25:00Z" w16du:dateUtc="2025-06-23T13:25:00Z">
        <w:r>
          <w:t xml:space="preserve">NB. </w:t>
        </w:r>
      </w:ins>
      <w:r w:rsidR="00467102" w:rsidRPr="00467102">
        <w:t xml:space="preserve">Ook na </w:t>
      </w:r>
      <w:ins w:id="68" w:author="Allema, Olav" w:date="2025-06-23T15:25:00Z" w16du:dateUtc="2025-06-23T13:25:00Z">
        <w:r>
          <w:t xml:space="preserve">een </w:t>
        </w:r>
      </w:ins>
      <w:del w:id="69" w:author="Allema, Olav" w:date="2025-06-23T15:25:00Z" w16du:dateUtc="2025-06-23T13:25:00Z">
        <w:r w:rsidR="00467102" w:rsidRPr="00467102" w:rsidDel="00A60F34">
          <w:delText xml:space="preserve">het </w:delText>
        </w:r>
      </w:del>
      <w:r w:rsidR="00467102" w:rsidRPr="00467102">
        <w:t>bewerk</w:t>
      </w:r>
      <w:ins w:id="70" w:author="Allema, Olav" w:date="2025-06-23T15:25:00Z" w16du:dateUtc="2025-06-23T13:25:00Z">
        <w:r>
          <w:t>ing</w:t>
        </w:r>
      </w:ins>
      <w:del w:id="71" w:author="Allema, Olav" w:date="2025-06-23T15:25:00Z" w16du:dateUtc="2025-06-23T13:25:00Z">
        <w:r w:rsidR="00467102" w:rsidRPr="00467102" w:rsidDel="00A60F34">
          <w:delText>en</w:delText>
        </w:r>
      </w:del>
      <w:r w:rsidR="00467102" w:rsidRPr="00467102">
        <w:t xml:space="preserve"> moet het geheel </w:t>
      </w:r>
      <w:del w:id="72" w:author="Allema, Olav" w:date="2025-06-23T15:25:00Z" w16du:dateUtc="2025-06-23T13:25:00Z">
        <w:r w:rsidR="00467102" w:rsidRPr="00467102" w:rsidDel="00A60F34">
          <w:delText xml:space="preserve">wel nog </w:delText>
        </w:r>
      </w:del>
      <w:r w:rsidR="00467102" w:rsidRPr="00467102">
        <w:t xml:space="preserve">gepubliceerd worden </w:t>
      </w:r>
      <w:del w:id="73" w:author="Allema, Olav" w:date="2025-06-23T15:25:00Z" w16du:dateUtc="2025-06-23T13:25:00Z">
        <w:r w:rsidR="00467102" w:rsidRPr="00467102" w:rsidDel="00A60F34">
          <w:delText>om de gebruikers de juiste rechten te geven</w:delText>
        </w:r>
      </w:del>
      <w:ins w:id="74" w:author="Allema, Olav" w:date="2025-06-23T15:25:00Z" w16du:dateUtc="2025-06-23T13:25:00Z">
        <w:r>
          <w:t>om de werking door te voeren.</w:t>
        </w:r>
      </w:ins>
      <w:del w:id="75" w:author="Allema, Olav" w:date="2025-06-23T15:25:00Z" w16du:dateUtc="2025-06-23T13:25:00Z">
        <w:r w:rsidR="00467102" w:rsidRPr="00467102" w:rsidDel="00A60F34">
          <w:delText>, m</w:delText>
        </w:r>
      </w:del>
      <w:ins w:id="76" w:author="Allema, Olav" w:date="2025-06-23T15:25:00Z" w16du:dateUtc="2025-06-23T13:25:00Z">
        <w:r>
          <w:t xml:space="preserve"> M</w:t>
        </w:r>
      </w:ins>
      <w:r w:rsidR="00467102" w:rsidRPr="00467102">
        <w:t>eer hierover is te vinden onder het kopje 'Publiceren'.</w:t>
      </w:r>
    </w:p>
    <w:p w14:paraId="226E8047" w14:textId="77777777" w:rsidR="00A60F34" w:rsidRDefault="00A60F34" w:rsidP="00467102">
      <w:pPr>
        <w:rPr>
          <w:ins w:id="77" w:author="Allema, Olav" w:date="2025-06-23T15:26:00Z" w16du:dateUtc="2025-06-23T13:26:00Z"/>
          <w:b/>
          <w:bCs/>
        </w:rPr>
      </w:pPr>
    </w:p>
    <w:p w14:paraId="4E888566" w14:textId="72DCF9F7" w:rsidR="00467102" w:rsidRPr="00467102" w:rsidRDefault="00467102" w:rsidP="00467102">
      <w:pPr>
        <w:rPr>
          <w:b/>
          <w:bCs/>
        </w:rPr>
      </w:pPr>
      <w:r w:rsidRPr="00467102">
        <w:rPr>
          <w:b/>
          <w:bCs/>
        </w:rPr>
        <w:t>Profiel verwijderen</w:t>
      </w:r>
    </w:p>
    <w:p w14:paraId="66728B6B" w14:textId="1CD50363" w:rsidR="00467102" w:rsidRPr="00467102" w:rsidRDefault="00467102" w:rsidP="00467102">
      <w:r w:rsidRPr="00467102">
        <w:t xml:space="preserve">Verwijder </w:t>
      </w:r>
      <w:del w:id="78" w:author="Allema, Olav" w:date="2025-06-23T15:28:00Z" w16du:dateUtc="2025-06-23T13:28:00Z">
        <w:r w:rsidRPr="00467102" w:rsidDel="00A60F34">
          <w:delText xml:space="preserve">eenvoudig </w:delText>
        </w:r>
      </w:del>
      <w:r w:rsidRPr="00467102">
        <w:t xml:space="preserve">een profiel door deze te selecteren en </w:t>
      </w:r>
      <w:ins w:id="79" w:author="Allema, Olav" w:date="2025-06-23T15:28:00Z" w16du:dateUtc="2025-06-23T13:28:00Z">
        <w:r w:rsidR="00A60F34">
          <w:t xml:space="preserve">te klikken op </w:t>
        </w:r>
      </w:ins>
      <w:r w:rsidRPr="00467102">
        <w:t>de actie 'Profiel verwijderen'. Let er hierbij wel op dat een profiel verwijderen definitief is</w:t>
      </w:r>
    </w:p>
    <w:p w14:paraId="535B8141" w14:textId="77777777" w:rsidR="00467102" w:rsidRPr="00467102" w:rsidRDefault="00467102" w:rsidP="00467102">
      <w:pPr>
        <w:numPr>
          <w:ilvl w:val="0"/>
          <w:numId w:val="2"/>
        </w:numPr>
      </w:pPr>
      <w:commentRangeStart w:id="80"/>
      <w:proofErr w:type="gramStart"/>
      <w:r w:rsidRPr="00A60F34">
        <w:rPr>
          <w:highlight w:val="yellow"/>
          <w:rPrChange w:id="81" w:author="Allema, Olav" w:date="2025-06-23T15:29:00Z" w16du:dateUtc="2025-06-23T13:29:00Z">
            <w:rPr/>
          </w:rPrChange>
        </w:rPr>
        <w:t>en?…</w:t>
      </w:r>
      <w:proofErr w:type="gramEnd"/>
      <w:r w:rsidRPr="00A60F34">
        <w:rPr>
          <w:rFonts w:ascii="Arial" w:hAnsi="Arial" w:cs="Arial"/>
          <w:highlight w:val="yellow"/>
          <w:rPrChange w:id="82" w:author="Allema, Olav" w:date="2025-06-23T15:29:00Z" w16du:dateUtc="2025-06-23T13:29:00Z">
            <w:rPr>
              <w:rFonts w:ascii="Arial" w:hAnsi="Arial" w:cs="Arial"/>
            </w:rPr>
          </w:rPrChange>
        </w:rPr>
        <w:t>​</w:t>
      </w:r>
      <w:r w:rsidRPr="00A60F34">
        <w:rPr>
          <w:highlight w:val="yellow"/>
          <w:rPrChange w:id="83" w:author="Allema, Olav" w:date="2025-06-23T15:29:00Z" w16du:dateUtc="2025-06-23T13:29:00Z">
            <w:rPr/>
          </w:rPrChange>
        </w:rPr>
        <w:t>…</w:t>
      </w:r>
      <w:r w:rsidRPr="00A60F34">
        <w:rPr>
          <w:rFonts w:ascii="Arial" w:hAnsi="Arial" w:cs="Arial"/>
          <w:highlight w:val="yellow"/>
          <w:rPrChange w:id="84" w:author="Allema, Olav" w:date="2025-06-23T15:29:00Z" w16du:dateUtc="2025-06-23T13:29:00Z">
            <w:rPr>
              <w:rFonts w:ascii="Arial" w:hAnsi="Arial" w:cs="Arial"/>
            </w:rPr>
          </w:rPrChange>
        </w:rPr>
        <w:t>​</w:t>
      </w:r>
      <w:r w:rsidRPr="00A60F34">
        <w:rPr>
          <w:highlight w:val="yellow"/>
          <w:rPrChange w:id="85" w:author="Allema, Olav" w:date="2025-06-23T15:29:00Z" w16du:dateUtc="2025-06-23T13:29:00Z">
            <w:rPr/>
          </w:rPrChange>
        </w:rPr>
        <w:t xml:space="preserve"> </w:t>
      </w:r>
      <w:commentRangeEnd w:id="80"/>
      <w:r w:rsidR="00385412">
        <w:rPr>
          <w:rStyle w:val="Verwijzingopmerking"/>
        </w:rPr>
        <w:commentReference w:id="80"/>
      </w:r>
      <w:r w:rsidRPr="00A60F34">
        <w:rPr>
          <w:highlight w:val="yellow"/>
          <w:rPrChange w:id="86" w:author="Allema, Olav" w:date="2025-06-23T15:29:00Z" w16du:dateUtc="2025-06-23T13:29:00Z">
            <w:rPr/>
          </w:rPrChange>
        </w:rPr>
        <w:t xml:space="preserve">is publiceren dan nog nodig </w:t>
      </w:r>
      <w:proofErr w:type="spellStart"/>
      <w:r w:rsidRPr="00A60F34">
        <w:rPr>
          <w:highlight w:val="yellow"/>
          <w:rPrChange w:id="87" w:author="Allema, Olav" w:date="2025-06-23T15:29:00Z" w16du:dateUtc="2025-06-23T13:29:00Z">
            <w:rPr/>
          </w:rPrChange>
        </w:rPr>
        <w:t>omde</w:t>
      </w:r>
      <w:proofErr w:type="spellEnd"/>
      <w:r w:rsidRPr="00A60F34">
        <w:rPr>
          <w:highlight w:val="yellow"/>
          <w:rPrChange w:id="88" w:author="Allema, Olav" w:date="2025-06-23T15:29:00Z" w16du:dateUtc="2025-06-23T13:29:00Z">
            <w:rPr/>
          </w:rPrChange>
        </w:rPr>
        <w:t xml:space="preserve"> gebruikers in dit profiel te verwijderen?</w:t>
      </w:r>
    </w:p>
    <w:p w14:paraId="78D4DBD2" w14:textId="77777777" w:rsidR="00385412" w:rsidRDefault="00385412" w:rsidP="00467102">
      <w:pPr>
        <w:rPr>
          <w:ins w:id="89" w:author="Allema, Olav" w:date="2025-06-23T15:29:00Z" w16du:dateUtc="2025-06-23T13:29:00Z"/>
          <w:b/>
          <w:bCs/>
        </w:rPr>
      </w:pPr>
    </w:p>
    <w:p w14:paraId="787A7E57" w14:textId="081716DD" w:rsidR="00467102" w:rsidRPr="00467102" w:rsidRDefault="00467102" w:rsidP="00467102">
      <w:pPr>
        <w:rPr>
          <w:b/>
          <w:bCs/>
        </w:rPr>
      </w:pPr>
      <w:commentRangeStart w:id="90"/>
      <w:r w:rsidRPr="00467102">
        <w:rPr>
          <w:b/>
          <w:bCs/>
        </w:rPr>
        <w:t>Publiceren</w:t>
      </w:r>
      <w:commentRangeEnd w:id="90"/>
      <w:r w:rsidR="00855FF1">
        <w:rPr>
          <w:rStyle w:val="Verwijzingopmerking"/>
        </w:rPr>
        <w:commentReference w:id="90"/>
      </w:r>
    </w:p>
    <w:p w14:paraId="0E4DC6BF" w14:textId="1AF21523" w:rsidR="00467102" w:rsidRPr="00467102" w:rsidRDefault="00467102" w:rsidP="00467102">
      <w:r w:rsidRPr="00467102">
        <w:lastRenderedPageBreak/>
        <w:t xml:space="preserve">Het publiceren van de </w:t>
      </w:r>
      <w:ins w:id="91" w:author="Allema, Olav" w:date="2025-06-23T15:40:00Z" w16du:dateUtc="2025-06-23T13:40:00Z">
        <w:r w:rsidR="0089302F">
          <w:t>autorisatie</w:t>
        </w:r>
      </w:ins>
      <w:r w:rsidRPr="00467102">
        <w:t>profielen wordt gedaan om alle gemaakte of aangepaste profielen te synchroniseren</w:t>
      </w:r>
      <w:del w:id="92" w:author="Allema, Olav" w:date="2025-06-23T15:41:00Z" w16du:dateUtc="2025-06-23T13:41:00Z">
        <w:r w:rsidRPr="00467102" w:rsidDel="0089302F">
          <w:delText xml:space="preserve"> met wat er </w:delText>
        </w:r>
      </w:del>
      <w:del w:id="93" w:author="Allema, Olav" w:date="2025-06-23T15:40:00Z" w16du:dateUtc="2025-06-23T13:40:00Z">
        <w:r w:rsidRPr="00467102" w:rsidDel="0089302F">
          <w:delText xml:space="preserve">in de werkelijkheid </w:delText>
        </w:r>
      </w:del>
      <w:del w:id="94" w:author="Allema, Olav" w:date="2025-06-23T15:41:00Z" w16du:dateUtc="2025-06-23T13:41:00Z">
        <w:r w:rsidRPr="00467102" w:rsidDel="0089302F">
          <w:delText>van toepassing is</w:delText>
        </w:r>
      </w:del>
      <w:r w:rsidRPr="00467102">
        <w:t xml:space="preserve">. Zo worden gebruikers of groepen verwijderd of toegevoegd aan de bepaalde sites en kunnen hun rechten worden verhoogd of </w:t>
      </w:r>
      <w:commentRangeStart w:id="95"/>
      <w:r w:rsidRPr="00467102">
        <w:t>verlaagd</w:t>
      </w:r>
      <w:commentRangeEnd w:id="95"/>
      <w:r w:rsidR="0089302F">
        <w:rPr>
          <w:rStyle w:val="Verwijzingopmerking"/>
        </w:rPr>
        <w:commentReference w:id="95"/>
      </w:r>
      <w:r w:rsidRPr="00467102">
        <w:t>.</w:t>
      </w:r>
    </w:p>
    <w:p w14:paraId="7EFF0F96" w14:textId="77777777" w:rsidR="00467102" w:rsidRDefault="00467102" w:rsidP="00467102"/>
    <w:p w14:paraId="2C259248" w14:textId="77777777" w:rsidR="00467102" w:rsidRPr="00467102" w:rsidRDefault="00467102" w:rsidP="00467102">
      <w:proofErr w:type="spellStart"/>
      <w:r w:rsidRPr="00467102">
        <w:t>Figure</w:t>
      </w:r>
      <w:proofErr w:type="spellEnd"/>
      <w:r w:rsidRPr="00467102">
        <w:t xml:space="preserve"> 5. </w:t>
      </w:r>
      <w:proofErr w:type="spellStart"/>
      <w:r w:rsidRPr="00467102">
        <w:t>Tezza</w:t>
      </w:r>
      <w:proofErr w:type="spellEnd"/>
      <w:r w:rsidRPr="00467102">
        <w:t xml:space="preserve"> </w:t>
      </w:r>
      <w:proofErr w:type="spellStart"/>
      <w:r w:rsidRPr="00467102">
        <w:t>admin</w:t>
      </w:r>
      <w:proofErr w:type="spellEnd"/>
      <w:r w:rsidRPr="00467102">
        <w:t xml:space="preserve"> tools</w:t>
      </w:r>
    </w:p>
    <w:p w14:paraId="386991F9" w14:textId="7E9C36A9" w:rsidR="00467102" w:rsidRPr="00467102" w:rsidRDefault="00467102" w:rsidP="00467102">
      <w:del w:id="96" w:author="Olav Allema" w:date="2025-06-23T15:44:00Z" w16du:dateUtc="2025-06-23T13:44:00Z">
        <w:r w:rsidRPr="00467102" w:rsidDel="0058228A">
          <w:delText>Dit wordt allemaal vergeleken en komt in een overzicht in beeld wanneer de gebruiker op</w:delText>
        </w:r>
      </w:del>
      <w:ins w:id="97" w:author="Olav Allema" w:date="2025-06-23T15:44:00Z" w16du:dateUtc="2025-06-23T13:44:00Z">
        <w:r w:rsidR="0058228A">
          <w:t>De synchronisatie start als er een selectie is en de gebr</w:t>
        </w:r>
      </w:ins>
      <w:ins w:id="98" w:author="Olav Allema" w:date="2025-06-23T15:45:00Z" w16du:dateUtc="2025-06-23T13:45:00Z">
        <w:r w:rsidR="0058228A">
          <w:t>uiker</w:t>
        </w:r>
        <w:r w:rsidR="0016605C">
          <w:t xml:space="preserve"> op</w:t>
        </w:r>
      </w:ins>
      <w:r w:rsidRPr="00467102">
        <w:t xml:space="preserve"> de actie 'Profielen publiceren' klikt. </w:t>
      </w:r>
      <w:commentRangeStart w:id="99"/>
      <w:r w:rsidRPr="00467102">
        <w:t xml:space="preserve">In dit overzicht is zichtbaar welke </w:t>
      </w:r>
      <w:proofErr w:type="spellStart"/>
      <w:r w:rsidRPr="00467102">
        <w:t>create</w:t>
      </w:r>
      <w:proofErr w:type="spellEnd"/>
      <w:r w:rsidRPr="00467102">
        <w:t xml:space="preserve"> of update acties er uitgevoerd moeten worden om de gewenste profielen werkend te krijgen. </w:t>
      </w:r>
      <w:commentRangeEnd w:id="99"/>
      <w:r w:rsidR="0068285F">
        <w:rPr>
          <w:rStyle w:val="Verwijzingopmerking"/>
        </w:rPr>
        <w:commentReference w:id="99"/>
      </w:r>
      <w:r w:rsidRPr="00467102">
        <w:t>Ook is er te zien welke delete acties er gedaan zouden moeten worden om de werkelijkheid gelijk te trekken met de gemaakte profielen. Hier kan zelf worden aangegeven welke acties er moeten worden uitgevoerd en welke niet.</w:t>
      </w:r>
    </w:p>
    <w:p w14:paraId="5F0F5054" w14:textId="77777777" w:rsidR="00FE0C03" w:rsidRDefault="00FE0C03" w:rsidP="00467102">
      <w:pPr>
        <w:rPr>
          <w:ins w:id="100" w:author="Olav Allema" w:date="2025-06-23T15:49:00Z" w16du:dateUtc="2025-06-23T13:49:00Z"/>
          <w:b/>
          <w:bCs/>
        </w:rPr>
      </w:pPr>
    </w:p>
    <w:p w14:paraId="4511D1AD" w14:textId="709A006D" w:rsidR="00467102" w:rsidRPr="00467102" w:rsidRDefault="00467102" w:rsidP="00467102">
      <w:pPr>
        <w:rPr>
          <w:b/>
          <w:bCs/>
        </w:rPr>
      </w:pPr>
      <w:r w:rsidRPr="00467102">
        <w:rPr>
          <w:b/>
          <w:bCs/>
        </w:rPr>
        <w:t>Valideren</w:t>
      </w:r>
    </w:p>
    <w:p w14:paraId="57A5B9FB" w14:textId="78907143" w:rsidR="00467102" w:rsidRPr="00467102" w:rsidRDefault="00467102" w:rsidP="00467102">
      <w:commentRangeStart w:id="101"/>
      <w:commentRangeStart w:id="102"/>
      <w:del w:id="103" w:author="Olav Allema" w:date="2025-06-23T15:51:00Z" w16du:dateUtc="2025-06-23T13:51:00Z">
        <w:r w:rsidRPr="00467102" w:rsidDel="003D43D2">
          <w:delText>Via de actie 'Profielen valideren' komt de gebruiker bij een scherm te</w:delText>
        </w:r>
      </w:del>
      <w:del w:id="104" w:author="Olav Allema" w:date="2025-06-23T15:49:00Z" w16du:dateUtc="2025-06-23T13:49:00Z">
        <w:r w:rsidRPr="00467102" w:rsidDel="00FE0C03">
          <w:delText>r</w:delText>
        </w:r>
      </w:del>
      <w:del w:id="105" w:author="Olav Allema" w:date="2025-06-23T15:51:00Z" w16du:dateUtc="2025-06-23T13:51:00Z">
        <w:r w:rsidRPr="00467102" w:rsidDel="003D43D2">
          <w:delText xml:space="preserve">recht </w:delText>
        </w:r>
      </w:del>
      <w:del w:id="106" w:author="Olav Allema" w:date="2025-06-23T15:49:00Z" w16du:dateUtc="2025-06-23T13:49:00Z">
        <w:r w:rsidRPr="00467102" w:rsidDel="00FE0C03">
          <w:delText xml:space="preserve">wat </w:delText>
        </w:r>
      </w:del>
      <w:del w:id="107" w:author="Olav Allema" w:date="2025-06-23T15:51:00Z" w16du:dateUtc="2025-06-23T13:51:00Z">
        <w:r w:rsidRPr="00467102" w:rsidDel="003D43D2">
          <w:delText>lijkt op het publiceren van de profielen, maar dan zonder de actie om te publiceren</w:delText>
        </w:r>
      </w:del>
      <w:r w:rsidRPr="00467102">
        <w:t>.</w:t>
      </w:r>
      <w:commentRangeEnd w:id="101"/>
      <w:commentRangeEnd w:id="102"/>
      <w:r w:rsidR="009E714A">
        <w:rPr>
          <w:rStyle w:val="Verwijzingopmerking"/>
        </w:rPr>
        <w:commentReference w:id="101"/>
      </w:r>
      <w:r w:rsidR="009E714A">
        <w:rPr>
          <w:rStyle w:val="Verwijzingopmerking"/>
        </w:rPr>
        <w:commentReference w:id="102"/>
      </w:r>
      <w:r w:rsidRPr="00467102">
        <w:t xml:space="preserve"> Hier kan de gebruiker inzichtelijk zien welke acties er nodig zullen zijn om de rechten </w:t>
      </w:r>
      <w:del w:id="108" w:author="Olav Allema" w:date="2025-06-23T15:56:00Z" w16du:dateUtc="2025-06-23T13:56:00Z">
        <w:r w:rsidRPr="00467102" w:rsidDel="009E714A">
          <w:delText>in de werkelijkheid gelijk te trekken</w:delText>
        </w:r>
      </w:del>
      <w:ins w:id="109" w:author="Olav Allema" w:date="2025-06-23T15:56:00Z" w16du:dateUtc="2025-06-23T13:56:00Z">
        <w:r w:rsidR="009E714A">
          <w:t>te synchroniseren</w:t>
        </w:r>
      </w:ins>
      <w:r w:rsidRPr="00467102">
        <w:t xml:space="preserve"> met de gemaakte profielen.</w:t>
      </w:r>
    </w:p>
    <w:p w14:paraId="2470B23C" w14:textId="77777777" w:rsidR="00467102" w:rsidRDefault="00467102" w:rsidP="00467102"/>
    <w:p w14:paraId="5A5BBC11" w14:textId="77777777" w:rsidR="00467102" w:rsidRPr="00467102" w:rsidRDefault="00467102" w:rsidP="00467102">
      <w:proofErr w:type="spellStart"/>
      <w:r w:rsidRPr="00467102">
        <w:t>Figure</w:t>
      </w:r>
      <w:proofErr w:type="spellEnd"/>
      <w:r w:rsidRPr="00467102">
        <w:t xml:space="preserve"> 6. </w:t>
      </w:r>
      <w:proofErr w:type="spellStart"/>
      <w:r w:rsidRPr="00467102">
        <w:t>Tezza</w:t>
      </w:r>
      <w:proofErr w:type="spellEnd"/>
      <w:r w:rsidRPr="00467102">
        <w:t xml:space="preserve"> </w:t>
      </w:r>
      <w:proofErr w:type="spellStart"/>
      <w:r w:rsidRPr="00467102">
        <w:t>admin</w:t>
      </w:r>
      <w:proofErr w:type="spellEnd"/>
      <w:r w:rsidRPr="00467102">
        <w:t xml:space="preserve"> tools</w:t>
      </w:r>
    </w:p>
    <w:p w14:paraId="0C4ACB0B" w14:textId="77777777" w:rsidR="00467102" w:rsidRPr="00D94D95" w:rsidRDefault="00467102" w:rsidP="00467102">
      <w:pPr>
        <w:numPr>
          <w:ilvl w:val="0"/>
          <w:numId w:val="3"/>
        </w:numPr>
        <w:rPr>
          <w:highlight w:val="yellow"/>
          <w:rPrChange w:id="110" w:author="Olav Allema" w:date="2025-06-23T15:57:00Z" w16du:dateUtc="2025-06-23T13:57:00Z">
            <w:rPr/>
          </w:rPrChange>
        </w:rPr>
      </w:pPr>
      <w:proofErr w:type="gramStart"/>
      <w:r w:rsidRPr="00D94D95">
        <w:rPr>
          <w:highlight w:val="yellow"/>
          <w:rPrChange w:id="111" w:author="Olav Allema" w:date="2025-06-23T15:57:00Z" w16du:dateUtc="2025-06-23T13:57:00Z">
            <w:rPr/>
          </w:rPrChange>
        </w:rPr>
        <w:t>waarvoor</w:t>
      </w:r>
      <w:proofErr w:type="gramEnd"/>
      <w:r w:rsidRPr="00D94D95">
        <w:rPr>
          <w:highlight w:val="yellow"/>
          <w:rPrChange w:id="112" w:author="Olav Allema" w:date="2025-06-23T15:57:00Z" w16du:dateUtc="2025-06-23T13:57:00Z">
            <w:rPr/>
          </w:rPrChange>
        </w:rPr>
        <w:t xml:space="preserve"> dient dit???</w:t>
      </w:r>
    </w:p>
    <w:p w14:paraId="2C5C29EF" w14:textId="77777777" w:rsidR="00467102" w:rsidRPr="00D94D95" w:rsidRDefault="00467102" w:rsidP="00467102">
      <w:pPr>
        <w:numPr>
          <w:ilvl w:val="1"/>
          <w:numId w:val="3"/>
        </w:numPr>
        <w:rPr>
          <w:highlight w:val="yellow"/>
          <w:rPrChange w:id="113" w:author="Olav Allema" w:date="2025-06-23T15:57:00Z" w16du:dateUtc="2025-06-23T13:57:00Z">
            <w:rPr/>
          </w:rPrChange>
        </w:rPr>
      </w:pPr>
      <w:r w:rsidRPr="00D94D95">
        <w:rPr>
          <w:highlight w:val="yellow"/>
          <w:rPrChange w:id="114" w:author="Olav Allema" w:date="2025-06-23T15:57:00Z" w16du:dateUtc="2025-06-23T13:57:00Z">
            <w:rPr/>
          </w:rPrChange>
        </w:rPr>
        <w:t>Graag nog aanvullen zodra ik het zelf ook snap</w:t>
      </w:r>
    </w:p>
    <w:p w14:paraId="7C41032A" w14:textId="77777777" w:rsidR="00D94D95" w:rsidRDefault="00D94D95" w:rsidP="00467102">
      <w:pPr>
        <w:rPr>
          <w:ins w:id="115" w:author="Olav Allema" w:date="2025-06-23T15:57:00Z" w16du:dateUtc="2025-06-23T13:57:00Z"/>
          <w:b/>
          <w:bCs/>
        </w:rPr>
      </w:pPr>
    </w:p>
    <w:p w14:paraId="66C16D7E" w14:textId="1BE35BAF" w:rsidR="00467102" w:rsidRPr="00467102" w:rsidRDefault="00467102" w:rsidP="00467102">
      <w:pPr>
        <w:rPr>
          <w:b/>
          <w:bCs/>
        </w:rPr>
      </w:pPr>
      <w:commentRangeStart w:id="116"/>
      <w:r w:rsidRPr="00467102">
        <w:rPr>
          <w:b/>
          <w:bCs/>
        </w:rPr>
        <w:t>Rollen</w:t>
      </w:r>
    </w:p>
    <w:p w14:paraId="25927967" w14:textId="77777777" w:rsidR="00467102" w:rsidRPr="00467102" w:rsidRDefault="00467102" w:rsidP="00467102">
      <w:pPr>
        <w:numPr>
          <w:ilvl w:val="0"/>
          <w:numId w:val="4"/>
        </w:numPr>
      </w:pPr>
      <w:r w:rsidRPr="00467102">
        <w:t>Welke rollen heb je en wat mogen deze rollen</w:t>
      </w:r>
    </w:p>
    <w:p w14:paraId="7F483D34" w14:textId="77777777" w:rsidR="00467102" w:rsidRPr="00467102" w:rsidRDefault="00467102" w:rsidP="00467102">
      <w:pPr>
        <w:numPr>
          <w:ilvl w:val="0"/>
          <w:numId w:val="4"/>
        </w:numPr>
      </w:pPr>
      <w:r w:rsidRPr="00467102">
        <w:t>Hoogste rol telt</w:t>
      </w:r>
      <w:commentRangeEnd w:id="116"/>
      <w:r w:rsidR="00795D71">
        <w:rPr>
          <w:rStyle w:val="Verwijzingopmerking"/>
        </w:rPr>
        <w:commentReference w:id="116"/>
      </w:r>
    </w:p>
    <w:p w14:paraId="1160FD76" w14:textId="77777777" w:rsidR="00467102" w:rsidRPr="00467102" w:rsidRDefault="00467102" w:rsidP="00467102">
      <w:r w:rsidRPr="00467102">
        <w:t>Er wordt bij de autorisatie</w:t>
      </w:r>
      <w:del w:id="117" w:author="Allema, Olav" w:date="2025-06-23T14:45:00Z" w16du:dateUtc="2025-06-23T12:45:00Z">
        <w:r w:rsidRPr="00467102" w:rsidDel="000D4394">
          <w:delText xml:space="preserve"> </w:delText>
        </w:r>
      </w:del>
      <w:r w:rsidRPr="00467102">
        <w:t>profielen onderscheid gemaakt tussen vier verschillende rollen:</w:t>
      </w:r>
    </w:p>
    <w:p w14:paraId="50E85E39" w14:textId="77777777" w:rsidR="00467102" w:rsidRPr="00467102" w:rsidRDefault="00467102" w:rsidP="00467102">
      <w:pPr>
        <w:numPr>
          <w:ilvl w:val="0"/>
          <w:numId w:val="5"/>
        </w:numPr>
      </w:pPr>
      <w:r w:rsidRPr="00467102">
        <w:t>Sitegebruiker</w:t>
      </w:r>
    </w:p>
    <w:p w14:paraId="7D73A00C" w14:textId="77777777" w:rsidR="00467102" w:rsidRPr="00467102" w:rsidRDefault="00467102" w:rsidP="00467102">
      <w:pPr>
        <w:numPr>
          <w:ilvl w:val="0"/>
          <w:numId w:val="5"/>
        </w:numPr>
      </w:pPr>
      <w:r w:rsidRPr="00467102">
        <w:t>Sitebijdrager</w:t>
      </w:r>
    </w:p>
    <w:p w14:paraId="57CFE96A" w14:textId="77777777" w:rsidR="00467102" w:rsidRPr="00467102" w:rsidRDefault="00467102" w:rsidP="00467102">
      <w:pPr>
        <w:numPr>
          <w:ilvl w:val="0"/>
          <w:numId w:val="5"/>
        </w:numPr>
      </w:pPr>
      <w:r w:rsidRPr="00467102">
        <w:t>Sitemedewerker</w:t>
      </w:r>
    </w:p>
    <w:p w14:paraId="5E3A677D" w14:textId="77777777" w:rsidR="00467102" w:rsidRPr="00467102" w:rsidRDefault="00467102" w:rsidP="00467102">
      <w:pPr>
        <w:numPr>
          <w:ilvl w:val="0"/>
          <w:numId w:val="5"/>
        </w:numPr>
      </w:pPr>
      <w:r w:rsidRPr="00467102">
        <w:t>Sitemanager</w:t>
      </w:r>
    </w:p>
    <w:p w14:paraId="01A11A67" w14:textId="77777777" w:rsidR="00467102" w:rsidRPr="00467102" w:rsidRDefault="00467102" w:rsidP="00467102">
      <w:r w:rsidRPr="00467102">
        <w:t xml:space="preserve">Elke rol heeft zijn eigen rechten die terug te vinden zijn in onderstaande tabellen. Wanneer een gebruiker in een situatie komt waar hij twee rollen heeft, geldt de rol met de hoogste rechten. Zo kan het voorkomen dat een gebruiker zowel </w:t>
      </w:r>
      <w:commentRangeStart w:id="118"/>
      <w:r w:rsidRPr="00467102">
        <w:t xml:space="preserve">sitebijdrager </w:t>
      </w:r>
      <w:commentRangeEnd w:id="118"/>
      <w:r w:rsidR="009D0194">
        <w:rPr>
          <w:rStyle w:val="Verwijzingopmerking"/>
        </w:rPr>
        <w:commentReference w:id="118"/>
      </w:r>
      <w:r w:rsidRPr="00467102">
        <w:t>als behandelaar is. In dit geval krijgt de gebruiker hier dan de rechten van de behandelaar.</w:t>
      </w:r>
    </w:p>
    <w:p w14:paraId="022F1C8F" w14:textId="77777777" w:rsidR="00467102" w:rsidRDefault="00467102" w:rsidP="00467102">
      <w:pPr>
        <w:rPr>
          <w:b/>
          <w:bCs/>
        </w:rPr>
      </w:pPr>
    </w:p>
    <w:p w14:paraId="1C7E9BCA" w14:textId="78FC4D51" w:rsidR="00467102" w:rsidRPr="00467102" w:rsidRDefault="00467102" w:rsidP="00467102">
      <w:pPr>
        <w:rPr>
          <w:b/>
          <w:bCs/>
        </w:rPr>
      </w:pPr>
      <w:commentRangeStart w:id="119"/>
      <w:r w:rsidRPr="00467102">
        <w:rPr>
          <w:b/>
          <w:bCs/>
        </w:rPr>
        <w:t>Algemeen</w:t>
      </w:r>
      <w:commentRangeEnd w:id="119"/>
      <w:r w:rsidR="00FB65E0">
        <w:rPr>
          <w:rStyle w:val="Verwijzingopmerking"/>
        </w:rPr>
        <w:commentReference w:id="119"/>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2"/>
        <w:gridCol w:w="1145"/>
        <w:gridCol w:w="1034"/>
        <w:gridCol w:w="1412"/>
        <w:gridCol w:w="1451"/>
        <w:gridCol w:w="1018"/>
      </w:tblGrid>
      <w:tr w:rsidR="00467102" w:rsidRPr="00467102" w14:paraId="344F27D5" w14:textId="77777777" w:rsidTr="00467102">
        <w:trPr>
          <w:tblHeader/>
          <w:tblCellSpacing w:w="15" w:type="dxa"/>
        </w:trPr>
        <w:tc>
          <w:tcPr>
            <w:tcW w:w="0" w:type="auto"/>
            <w:vAlign w:val="center"/>
            <w:hideMark/>
          </w:tcPr>
          <w:p w14:paraId="402B5AF7" w14:textId="77777777" w:rsidR="00467102" w:rsidRPr="00467102" w:rsidRDefault="00467102" w:rsidP="00467102">
            <w:pPr>
              <w:rPr>
                <w:b/>
                <w:bCs/>
              </w:rPr>
            </w:pPr>
            <w:r w:rsidRPr="00467102">
              <w:rPr>
                <w:b/>
                <w:bCs/>
              </w:rPr>
              <w:t>Actie</w:t>
            </w:r>
          </w:p>
        </w:tc>
        <w:tc>
          <w:tcPr>
            <w:tcW w:w="0" w:type="auto"/>
            <w:vAlign w:val="center"/>
            <w:hideMark/>
          </w:tcPr>
          <w:p w14:paraId="5A4D9F1E" w14:textId="77777777" w:rsidR="00467102" w:rsidRPr="00467102" w:rsidRDefault="00467102" w:rsidP="00467102">
            <w:pPr>
              <w:rPr>
                <w:b/>
                <w:bCs/>
              </w:rPr>
            </w:pPr>
            <w:r w:rsidRPr="00467102">
              <w:rPr>
                <w:b/>
                <w:bCs/>
              </w:rPr>
              <w:t>Gebruiker</w:t>
            </w:r>
          </w:p>
        </w:tc>
        <w:tc>
          <w:tcPr>
            <w:tcW w:w="0" w:type="auto"/>
            <w:vAlign w:val="center"/>
            <w:hideMark/>
          </w:tcPr>
          <w:p w14:paraId="6EDE1AE9" w14:textId="77777777" w:rsidR="00467102" w:rsidRPr="00467102" w:rsidRDefault="00467102" w:rsidP="00467102">
            <w:pPr>
              <w:rPr>
                <w:b/>
                <w:bCs/>
              </w:rPr>
            </w:pPr>
            <w:r w:rsidRPr="00467102">
              <w:rPr>
                <w:b/>
                <w:bCs/>
              </w:rPr>
              <w:t>Bijdrager</w:t>
            </w:r>
          </w:p>
        </w:tc>
        <w:tc>
          <w:tcPr>
            <w:tcW w:w="0" w:type="auto"/>
            <w:vAlign w:val="center"/>
            <w:hideMark/>
          </w:tcPr>
          <w:p w14:paraId="59BB54C1" w14:textId="77777777" w:rsidR="00467102" w:rsidRPr="00467102" w:rsidRDefault="00467102" w:rsidP="00467102">
            <w:pPr>
              <w:rPr>
                <w:b/>
                <w:bCs/>
              </w:rPr>
            </w:pPr>
            <w:r w:rsidRPr="00467102">
              <w:rPr>
                <w:b/>
                <w:bCs/>
              </w:rPr>
              <w:t>Medewerker</w:t>
            </w:r>
          </w:p>
        </w:tc>
        <w:tc>
          <w:tcPr>
            <w:tcW w:w="0" w:type="auto"/>
            <w:vAlign w:val="center"/>
            <w:hideMark/>
          </w:tcPr>
          <w:p w14:paraId="02AF508D" w14:textId="77777777" w:rsidR="00467102" w:rsidRPr="00467102" w:rsidRDefault="00467102" w:rsidP="00467102">
            <w:pPr>
              <w:rPr>
                <w:b/>
                <w:bCs/>
              </w:rPr>
            </w:pPr>
            <w:r w:rsidRPr="00467102">
              <w:rPr>
                <w:b/>
                <w:bCs/>
              </w:rPr>
              <w:t>Behandelaar</w:t>
            </w:r>
          </w:p>
        </w:tc>
        <w:tc>
          <w:tcPr>
            <w:tcW w:w="0" w:type="auto"/>
            <w:vAlign w:val="center"/>
            <w:hideMark/>
          </w:tcPr>
          <w:p w14:paraId="1AB1DBEF" w14:textId="77777777" w:rsidR="00467102" w:rsidRPr="00467102" w:rsidRDefault="00467102" w:rsidP="00467102">
            <w:pPr>
              <w:rPr>
                <w:b/>
                <w:bCs/>
              </w:rPr>
            </w:pPr>
            <w:r w:rsidRPr="00467102">
              <w:rPr>
                <w:b/>
                <w:bCs/>
              </w:rPr>
              <w:t>Manager</w:t>
            </w:r>
          </w:p>
        </w:tc>
      </w:tr>
      <w:tr w:rsidR="00467102" w:rsidRPr="00467102" w14:paraId="778DEA03" w14:textId="77777777" w:rsidTr="00467102">
        <w:trPr>
          <w:tblCellSpacing w:w="15" w:type="dxa"/>
        </w:trPr>
        <w:tc>
          <w:tcPr>
            <w:tcW w:w="0" w:type="auto"/>
            <w:vAlign w:val="center"/>
            <w:hideMark/>
          </w:tcPr>
          <w:p w14:paraId="5BB7F636" w14:textId="77777777" w:rsidR="00467102" w:rsidRPr="00467102" w:rsidRDefault="00467102" w:rsidP="00467102">
            <w:r w:rsidRPr="00467102">
              <w:t>Zaak/Object/Dossier aanmaken</w:t>
            </w:r>
          </w:p>
        </w:tc>
        <w:tc>
          <w:tcPr>
            <w:tcW w:w="0" w:type="auto"/>
            <w:vAlign w:val="center"/>
            <w:hideMark/>
          </w:tcPr>
          <w:p w14:paraId="3B6D5BAC" w14:textId="77777777" w:rsidR="00467102" w:rsidRPr="00467102" w:rsidRDefault="00467102" w:rsidP="00467102"/>
        </w:tc>
        <w:tc>
          <w:tcPr>
            <w:tcW w:w="0" w:type="auto"/>
            <w:vAlign w:val="center"/>
            <w:hideMark/>
          </w:tcPr>
          <w:p w14:paraId="6D629818" w14:textId="77777777" w:rsidR="00467102" w:rsidRPr="00467102" w:rsidRDefault="00467102" w:rsidP="00467102"/>
        </w:tc>
        <w:tc>
          <w:tcPr>
            <w:tcW w:w="0" w:type="auto"/>
            <w:vAlign w:val="center"/>
            <w:hideMark/>
          </w:tcPr>
          <w:p w14:paraId="7A71BCE9" w14:textId="77777777" w:rsidR="00467102" w:rsidRPr="00467102" w:rsidRDefault="00467102" w:rsidP="00467102">
            <w:r w:rsidRPr="00467102">
              <w:t>X</w:t>
            </w:r>
          </w:p>
        </w:tc>
        <w:tc>
          <w:tcPr>
            <w:tcW w:w="0" w:type="auto"/>
            <w:vAlign w:val="center"/>
            <w:hideMark/>
          </w:tcPr>
          <w:p w14:paraId="786941EF" w14:textId="77777777" w:rsidR="00467102" w:rsidRPr="00467102" w:rsidRDefault="00467102" w:rsidP="00467102">
            <w:r w:rsidRPr="00467102">
              <w:t>X</w:t>
            </w:r>
          </w:p>
        </w:tc>
        <w:tc>
          <w:tcPr>
            <w:tcW w:w="0" w:type="auto"/>
            <w:vAlign w:val="center"/>
            <w:hideMark/>
          </w:tcPr>
          <w:p w14:paraId="7913616F" w14:textId="77777777" w:rsidR="00467102" w:rsidRPr="00467102" w:rsidRDefault="00467102" w:rsidP="00467102">
            <w:r w:rsidRPr="00467102">
              <w:t>X</w:t>
            </w:r>
          </w:p>
        </w:tc>
      </w:tr>
      <w:tr w:rsidR="00467102" w:rsidRPr="00467102" w14:paraId="231BC0C7" w14:textId="77777777" w:rsidTr="00467102">
        <w:trPr>
          <w:tblCellSpacing w:w="15" w:type="dxa"/>
        </w:trPr>
        <w:tc>
          <w:tcPr>
            <w:tcW w:w="0" w:type="auto"/>
            <w:vAlign w:val="center"/>
            <w:hideMark/>
          </w:tcPr>
          <w:p w14:paraId="1A577DB0" w14:textId="77777777" w:rsidR="00467102" w:rsidRPr="00467102" w:rsidRDefault="00467102" w:rsidP="00467102">
            <w:r w:rsidRPr="00467102">
              <w:t>Beheertools/</w:t>
            </w:r>
            <w:proofErr w:type="spellStart"/>
            <w:r w:rsidRPr="00467102">
              <w:t>Extensions</w:t>
            </w:r>
            <w:proofErr w:type="spellEnd"/>
            <w:r w:rsidRPr="00467102">
              <w:t xml:space="preserve"> zien</w:t>
            </w:r>
          </w:p>
        </w:tc>
        <w:tc>
          <w:tcPr>
            <w:tcW w:w="0" w:type="auto"/>
            <w:vAlign w:val="center"/>
            <w:hideMark/>
          </w:tcPr>
          <w:p w14:paraId="297D8183" w14:textId="77777777" w:rsidR="00467102" w:rsidRPr="00467102" w:rsidRDefault="00467102" w:rsidP="00467102"/>
        </w:tc>
        <w:tc>
          <w:tcPr>
            <w:tcW w:w="0" w:type="auto"/>
            <w:vAlign w:val="center"/>
            <w:hideMark/>
          </w:tcPr>
          <w:p w14:paraId="4EDE3763" w14:textId="77777777" w:rsidR="00467102" w:rsidRPr="00467102" w:rsidRDefault="00467102" w:rsidP="00467102"/>
        </w:tc>
        <w:tc>
          <w:tcPr>
            <w:tcW w:w="0" w:type="auto"/>
            <w:vAlign w:val="center"/>
            <w:hideMark/>
          </w:tcPr>
          <w:p w14:paraId="3DFF9EAA" w14:textId="77777777" w:rsidR="00467102" w:rsidRPr="00467102" w:rsidRDefault="00467102" w:rsidP="00467102"/>
        </w:tc>
        <w:tc>
          <w:tcPr>
            <w:tcW w:w="0" w:type="auto"/>
            <w:vAlign w:val="center"/>
            <w:hideMark/>
          </w:tcPr>
          <w:p w14:paraId="1276C776" w14:textId="77777777" w:rsidR="00467102" w:rsidRPr="00467102" w:rsidRDefault="00467102" w:rsidP="00467102"/>
        </w:tc>
        <w:tc>
          <w:tcPr>
            <w:tcW w:w="0" w:type="auto"/>
            <w:vAlign w:val="center"/>
            <w:hideMark/>
          </w:tcPr>
          <w:p w14:paraId="71CEBC53" w14:textId="77777777" w:rsidR="00467102" w:rsidRPr="00467102" w:rsidRDefault="00467102" w:rsidP="00467102">
            <w:r w:rsidRPr="00467102">
              <w:t>X</w:t>
            </w:r>
          </w:p>
        </w:tc>
      </w:tr>
      <w:tr w:rsidR="00467102" w:rsidRPr="00467102" w14:paraId="57739055" w14:textId="77777777" w:rsidTr="00467102">
        <w:trPr>
          <w:tblCellSpacing w:w="15" w:type="dxa"/>
        </w:trPr>
        <w:tc>
          <w:tcPr>
            <w:tcW w:w="0" w:type="auto"/>
            <w:vAlign w:val="center"/>
            <w:hideMark/>
          </w:tcPr>
          <w:p w14:paraId="7ABF5919" w14:textId="77777777" w:rsidR="00467102" w:rsidRPr="00467102" w:rsidRDefault="00467102" w:rsidP="00467102">
            <w:r w:rsidRPr="00467102">
              <w:t>Postintake, Processen en Taken zien</w:t>
            </w:r>
          </w:p>
        </w:tc>
        <w:tc>
          <w:tcPr>
            <w:tcW w:w="0" w:type="auto"/>
            <w:vAlign w:val="center"/>
            <w:hideMark/>
          </w:tcPr>
          <w:p w14:paraId="19CA06E0" w14:textId="77777777" w:rsidR="00467102" w:rsidRPr="00467102" w:rsidRDefault="00467102" w:rsidP="00467102"/>
        </w:tc>
        <w:tc>
          <w:tcPr>
            <w:tcW w:w="0" w:type="auto"/>
            <w:vAlign w:val="center"/>
            <w:hideMark/>
          </w:tcPr>
          <w:p w14:paraId="76767D56" w14:textId="77777777" w:rsidR="00467102" w:rsidRPr="00467102" w:rsidRDefault="00467102" w:rsidP="00467102">
            <w:r w:rsidRPr="00467102">
              <w:t>X</w:t>
            </w:r>
          </w:p>
        </w:tc>
        <w:tc>
          <w:tcPr>
            <w:tcW w:w="0" w:type="auto"/>
            <w:vAlign w:val="center"/>
            <w:hideMark/>
          </w:tcPr>
          <w:p w14:paraId="3AB354C3" w14:textId="77777777" w:rsidR="00467102" w:rsidRPr="00467102" w:rsidRDefault="00467102" w:rsidP="00467102">
            <w:r w:rsidRPr="00467102">
              <w:t>X</w:t>
            </w:r>
          </w:p>
        </w:tc>
        <w:tc>
          <w:tcPr>
            <w:tcW w:w="0" w:type="auto"/>
            <w:vAlign w:val="center"/>
            <w:hideMark/>
          </w:tcPr>
          <w:p w14:paraId="0CC794BC" w14:textId="77777777" w:rsidR="00467102" w:rsidRPr="00467102" w:rsidRDefault="00467102" w:rsidP="00467102">
            <w:r w:rsidRPr="00467102">
              <w:t>X</w:t>
            </w:r>
          </w:p>
        </w:tc>
        <w:tc>
          <w:tcPr>
            <w:tcW w:w="0" w:type="auto"/>
            <w:vAlign w:val="center"/>
            <w:hideMark/>
          </w:tcPr>
          <w:p w14:paraId="5FA1A63E" w14:textId="77777777" w:rsidR="00467102" w:rsidRPr="00467102" w:rsidRDefault="00467102" w:rsidP="00467102">
            <w:r w:rsidRPr="00467102">
              <w:t>X</w:t>
            </w:r>
          </w:p>
        </w:tc>
      </w:tr>
      <w:tr w:rsidR="00467102" w:rsidRPr="00467102" w14:paraId="0623BD97" w14:textId="77777777" w:rsidTr="00467102">
        <w:trPr>
          <w:tblCellSpacing w:w="15" w:type="dxa"/>
        </w:trPr>
        <w:tc>
          <w:tcPr>
            <w:tcW w:w="0" w:type="auto"/>
            <w:vAlign w:val="center"/>
            <w:hideMark/>
          </w:tcPr>
          <w:p w14:paraId="0774F7BB" w14:textId="77777777" w:rsidR="00467102" w:rsidRPr="00467102" w:rsidRDefault="00467102" w:rsidP="00467102">
            <w:r w:rsidRPr="00467102">
              <w:t>Klanten zien</w:t>
            </w:r>
          </w:p>
        </w:tc>
        <w:tc>
          <w:tcPr>
            <w:tcW w:w="0" w:type="auto"/>
            <w:vAlign w:val="center"/>
            <w:hideMark/>
          </w:tcPr>
          <w:p w14:paraId="2D507529" w14:textId="77777777" w:rsidR="00467102" w:rsidRPr="00467102" w:rsidRDefault="00467102" w:rsidP="00467102"/>
        </w:tc>
        <w:tc>
          <w:tcPr>
            <w:tcW w:w="0" w:type="auto"/>
            <w:vAlign w:val="center"/>
            <w:hideMark/>
          </w:tcPr>
          <w:p w14:paraId="02AB7087" w14:textId="77777777" w:rsidR="00467102" w:rsidRPr="00467102" w:rsidRDefault="00467102" w:rsidP="00467102">
            <w:r w:rsidRPr="00467102">
              <w:t>X</w:t>
            </w:r>
          </w:p>
        </w:tc>
        <w:tc>
          <w:tcPr>
            <w:tcW w:w="0" w:type="auto"/>
            <w:vAlign w:val="center"/>
            <w:hideMark/>
          </w:tcPr>
          <w:p w14:paraId="06089B3A" w14:textId="77777777" w:rsidR="00467102" w:rsidRPr="00467102" w:rsidRDefault="00467102" w:rsidP="00467102">
            <w:r w:rsidRPr="00467102">
              <w:t>X</w:t>
            </w:r>
          </w:p>
        </w:tc>
        <w:tc>
          <w:tcPr>
            <w:tcW w:w="0" w:type="auto"/>
            <w:vAlign w:val="center"/>
            <w:hideMark/>
          </w:tcPr>
          <w:p w14:paraId="1337ABAF" w14:textId="77777777" w:rsidR="00467102" w:rsidRPr="00467102" w:rsidRDefault="00467102" w:rsidP="00467102">
            <w:r w:rsidRPr="00467102">
              <w:t>X</w:t>
            </w:r>
          </w:p>
        </w:tc>
        <w:tc>
          <w:tcPr>
            <w:tcW w:w="0" w:type="auto"/>
            <w:vAlign w:val="center"/>
            <w:hideMark/>
          </w:tcPr>
          <w:p w14:paraId="59C2181C" w14:textId="77777777" w:rsidR="00467102" w:rsidRPr="00467102" w:rsidRDefault="00467102" w:rsidP="00467102">
            <w:r w:rsidRPr="00467102">
              <w:t>X</w:t>
            </w:r>
          </w:p>
        </w:tc>
      </w:tr>
    </w:tbl>
    <w:p w14:paraId="6DA88842" w14:textId="77777777" w:rsidR="00467102" w:rsidRDefault="00467102" w:rsidP="00467102">
      <w:pPr>
        <w:rPr>
          <w:b/>
          <w:bCs/>
        </w:rPr>
      </w:pPr>
    </w:p>
    <w:p w14:paraId="52A75888" w14:textId="77777777" w:rsidR="00467102" w:rsidRDefault="00467102">
      <w:pPr>
        <w:rPr>
          <w:b/>
          <w:bCs/>
        </w:rPr>
      </w:pPr>
      <w:r>
        <w:rPr>
          <w:b/>
          <w:bCs/>
        </w:rPr>
        <w:br w:type="page"/>
      </w:r>
    </w:p>
    <w:p w14:paraId="242CFBD6" w14:textId="75803612" w:rsidR="00467102" w:rsidRPr="00467102" w:rsidRDefault="00467102" w:rsidP="00467102">
      <w:pPr>
        <w:rPr>
          <w:b/>
          <w:bCs/>
        </w:rPr>
      </w:pPr>
      <w:r w:rsidRPr="00467102">
        <w:rPr>
          <w:b/>
          <w:bCs/>
        </w:rPr>
        <w:lastRenderedPageBreak/>
        <w:t>Zaken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2"/>
        <w:gridCol w:w="1145"/>
        <w:gridCol w:w="1034"/>
        <w:gridCol w:w="1412"/>
        <w:gridCol w:w="1451"/>
        <w:gridCol w:w="1018"/>
      </w:tblGrid>
      <w:tr w:rsidR="00467102" w:rsidRPr="00467102" w14:paraId="632681CB" w14:textId="77777777" w:rsidTr="00467102">
        <w:trPr>
          <w:tblHeader/>
          <w:tblCellSpacing w:w="15" w:type="dxa"/>
        </w:trPr>
        <w:tc>
          <w:tcPr>
            <w:tcW w:w="0" w:type="auto"/>
            <w:vAlign w:val="center"/>
            <w:hideMark/>
          </w:tcPr>
          <w:p w14:paraId="6CC5FA23" w14:textId="77777777" w:rsidR="00467102" w:rsidRPr="00467102" w:rsidRDefault="00467102" w:rsidP="00467102">
            <w:pPr>
              <w:rPr>
                <w:b/>
                <w:bCs/>
              </w:rPr>
            </w:pPr>
            <w:r w:rsidRPr="00467102">
              <w:rPr>
                <w:b/>
                <w:bCs/>
              </w:rPr>
              <w:t>Actie</w:t>
            </w:r>
          </w:p>
        </w:tc>
        <w:tc>
          <w:tcPr>
            <w:tcW w:w="0" w:type="auto"/>
            <w:vAlign w:val="center"/>
            <w:hideMark/>
          </w:tcPr>
          <w:p w14:paraId="0219EFCE" w14:textId="77777777" w:rsidR="00467102" w:rsidRPr="00467102" w:rsidRDefault="00467102" w:rsidP="00467102">
            <w:pPr>
              <w:rPr>
                <w:b/>
                <w:bCs/>
              </w:rPr>
            </w:pPr>
            <w:r w:rsidRPr="00467102">
              <w:rPr>
                <w:b/>
                <w:bCs/>
              </w:rPr>
              <w:t>Gebruiker</w:t>
            </w:r>
          </w:p>
        </w:tc>
        <w:tc>
          <w:tcPr>
            <w:tcW w:w="0" w:type="auto"/>
            <w:vAlign w:val="center"/>
            <w:hideMark/>
          </w:tcPr>
          <w:p w14:paraId="38115248" w14:textId="77777777" w:rsidR="00467102" w:rsidRPr="00467102" w:rsidRDefault="00467102" w:rsidP="00467102">
            <w:pPr>
              <w:rPr>
                <w:b/>
                <w:bCs/>
              </w:rPr>
            </w:pPr>
            <w:r w:rsidRPr="00467102">
              <w:rPr>
                <w:b/>
                <w:bCs/>
              </w:rPr>
              <w:t>Bijdrager</w:t>
            </w:r>
          </w:p>
        </w:tc>
        <w:tc>
          <w:tcPr>
            <w:tcW w:w="0" w:type="auto"/>
            <w:vAlign w:val="center"/>
            <w:hideMark/>
          </w:tcPr>
          <w:p w14:paraId="0B8E6097" w14:textId="77777777" w:rsidR="00467102" w:rsidRPr="00467102" w:rsidRDefault="00467102" w:rsidP="00467102">
            <w:pPr>
              <w:rPr>
                <w:b/>
                <w:bCs/>
              </w:rPr>
            </w:pPr>
            <w:r w:rsidRPr="00467102">
              <w:rPr>
                <w:b/>
                <w:bCs/>
              </w:rPr>
              <w:t>Medewerker</w:t>
            </w:r>
          </w:p>
        </w:tc>
        <w:tc>
          <w:tcPr>
            <w:tcW w:w="0" w:type="auto"/>
            <w:vAlign w:val="center"/>
            <w:hideMark/>
          </w:tcPr>
          <w:p w14:paraId="701C2F75" w14:textId="77777777" w:rsidR="00467102" w:rsidRPr="00467102" w:rsidRDefault="00467102" w:rsidP="00467102">
            <w:pPr>
              <w:rPr>
                <w:b/>
                <w:bCs/>
              </w:rPr>
            </w:pPr>
            <w:r w:rsidRPr="00467102">
              <w:rPr>
                <w:b/>
                <w:bCs/>
              </w:rPr>
              <w:t>Behandelaar</w:t>
            </w:r>
          </w:p>
        </w:tc>
        <w:tc>
          <w:tcPr>
            <w:tcW w:w="0" w:type="auto"/>
            <w:vAlign w:val="center"/>
            <w:hideMark/>
          </w:tcPr>
          <w:p w14:paraId="04559AF6" w14:textId="77777777" w:rsidR="00467102" w:rsidRPr="00467102" w:rsidRDefault="00467102" w:rsidP="00467102">
            <w:pPr>
              <w:rPr>
                <w:b/>
                <w:bCs/>
              </w:rPr>
            </w:pPr>
            <w:r w:rsidRPr="00467102">
              <w:rPr>
                <w:b/>
                <w:bCs/>
              </w:rPr>
              <w:t>Manager</w:t>
            </w:r>
          </w:p>
        </w:tc>
      </w:tr>
      <w:tr w:rsidR="00467102" w:rsidRPr="00467102" w14:paraId="479E1C33" w14:textId="77777777" w:rsidTr="00467102">
        <w:trPr>
          <w:tblCellSpacing w:w="15" w:type="dxa"/>
        </w:trPr>
        <w:tc>
          <w:tcPr>
            <w:tcW w:w="0" w:type="auto"/>
            <w:vAlign w:val="center"/>
            <w:hideMark/>
          </w:tcPr>
          <w:p w14:paraId="574E2BF3" w14:textId="77777777" w:rsidR="00467102" w:rsidRPr="00467102" w:rsidRDefault="00467102" w:rsidP="00467102">
            <w:r w:rsidRPr="00467102">
              <w:t>Zaakdetails, Inkomende poststukken zien</w:t>
            </w:r>
          </w:p>
        </w:tc>
        <w:tc>
          <w:tcPr>
            <w:tcW w:w="0" w:type="auto"/>
            <w:vAlign w:val="center"/>
            <w:hideMark/>
          </w:tcPr>
          <w:p w14:paraId="6CF8F5FF" w14:textId="77777777" w:rsidR="00467102" w:rsidRPr="00467102" w:rsidRDefault="00467102" w:rsidP="00467102">
            <w:r w:rsidRPr="00467102">
              <w:t>X</w:t>
            </w:r>
          </w:p>
        </w:tc>
        <w:tc>
          <w:tcPr>
            <w:tcW w:w="0" w:type="auto"/>
            <w:vAlign w:val="center"/>
            <w:hideMark/>
          </w:tcPr>
          <w:p w14:paraId="260226FB" w14:textId="77777777" w:rsidR="00467102" w:rsidRPr="00467102" w:rsidRDefault="00467102" w:rsidP="00467102">
            <w:r w:rsidRPr="00467102">
              <w:t>X</w:t>
            </w:r>
          </w:p>
        </w:tc>
        <w:tc>
          <w:tcPr>
            <w:tcW w:w="0" w:type="auto"/>
            <w:vAlign w:val="center"/>
            <w:hideMark/>
          </w:tcPr>
          <w:p w14:paraId="3B9E41E0" w14:textId="77777777" w:rsidR="00467102" w:rsidRPr="00467102" w:rsidRDefault="00467102" w:rsidP="00467102">
            <w:r w:rsidRPr="00467102">
              <w:t>X</w:t>
            </w:r>
          </w:p>
        </w:tc>
        <w:tc>
          <w:tcPr>
            <w:tcW w:w="0" w:type="auto"/>
            <w:vAlign w:val="center"/>
            <w:hideMark/>
          </w:tcPr>
          <w:p w14:paraId="41520E49" w14:textId="77777777" w:rsidR="00467102" w:rsidRPr="00467102" w:rsidRDefault="00467102" w:rsidP="00467102">
            <w:r w:rsidRPr="00467102">
              <w:t>X</w:t>
            </w:r>
          </w:p>
        </w:tc>
        <w:tc>
          <w:tcPr>
            <w:tcW w:w="0" w:type="auto"/>
            <w:vAlign w:val="center"/>
            <w:hideMark/>
          </w:tcPr>
          <w:p w14:paraId="03FACD2E" w14:textId="77777777" w:rsidR="00467102" w:rsidRPr="00467102" w:rsidRDefault="00467102" w:rsidP="00467102">
            <w:r w:rsidRPr="00467102">
              <w:t>X</w:t>
            </w:r>
          </w:p>
        </w:tc>
      </w:tr>
      <w:tr w:rsidR="00467102" w:rsidRPr="00467102" w14:paraId="6335B20A" w14:textId="77777777" w:rsidTr="00467102">
        <w:trPr>
          <w:tblCellSpacing w:w="15" w:type="dxa"/>
        </w:trPr>
        <w:tc>
          <w:tcPr>
            <w:tcW w:w="0" w:type="auto"/>
            <w:vAlign w:val="center"/>
            <w:hideMark/>
          </w:tcPr>
          <w:p w14:paraId="17ACBD1A" w14:textId="77777777" w:rsidR="00467102" w:rsidRPr="00467102" w:rsidRDefault="00467102" w:rsidP="00467102">
            <w:r w:rsidRPr="00467102">
              <w:t>Zaakinformatie en vertrouwelijkheid bewerken, inkomende poststukken accepteren/weigeren</w:t>
            </w:r>
          </w:p>
        </w:tc>
        <w:tc>
          <w:tcPr>
            <w:tcW w:w="0" w:type="auto"/>
            <w:vAlign w:val="center"/>
            <w:hideMark/>
          </w:tcPr>
          <w:p w14:paraId="58DF497D" w14:textId="77777777" w:rsidR="00467102" w:rsidRPr="00467102" w:rsidRDefault="00467102" w:rsidP="00467102"/>
        </w:tc>
        <w:tc>
          <w:tcPr>
            <w:tcW w:w="0" w:type="auto"/>
            <w:vAlign w:val="center"/>
            <w:hideMark/>
          </w:tcPr>
          <w:p w14:paraId="09131F59" w14:textId="77777777" w:rsidR="00467102" w:rsidRPr="00467102" w:rsidRDefault="00467102" w:rsidP="00467102"/>
        </w:tc>
        <w:tc>
          <w:tcPr>
            <w:tcW w:w="0" w:type="auto"/>
            <w:vAlign w:val="center"/>
            <w:hideMark/>
          </w:tcPr>
          <w:p w14:paraId="3DA65221" w14:textId="77777777" w:rsidR="00467102" w:rsidRPr="00467102" w:rsidRDefault="00467102" w:rsidP="00467102"/>
        </w:tc>
        <w:tc>
          <w:tcPr>
            <w:tcW w:w="0" w:type="auto"/>
            <w:vAlign w:val="center"/>
            <w:hideMark/>
          </w:tcPr>
          <w:p w14:paraId="30A989B1" w14:textId="77777777" w:rsidR="00467102" w:rsidRPr="00467102" w:rsidRDefault="00467102" w:rsidP="00467102">
            <w:r w:rsidRPr="00467102">
              <w:t>X</w:t>
            </w:r>
          </w:p>
        </w:tc>
        <w:tc>
          <w:tcPr>
            <w:tcW w:w="0" w:type="auto"/>
            <w:vAlign w:val="center"/>
            <w:hideMark/>
          </w:tcPr>
          <w:p w14:paraId="73140CA3" w14:textId="77777777" w:rsidR="00467102" w:rsidRPr="00467102" w:rsidRDefault="00467102" w:rsidP="00467102">
            <w:r w:rsidRPr="00467102">
              <w:t>X</w:t>
            </w:r>
          </w:p>
        </w:tc>
      </w:tr>
      <w:tr w:rsidR="00467102" w:rsidRPr="00467102" w14:paraId="6EFBB854" w14:textId="77777777" w:rsidTr="00467102">
        <w:trPr>
          <w:tblCellSpacing w:w="15" w:type="dxa"/>
        </w:trPr>
        <w:tc>
          <w:tcPr>
            <w:tcW w:w="0" w:type="auto"/>
            <w:vAlign w:val="center"/>
            <w:hideMark/>
          </w:tcPr>
          <w:p w14:paraId="1DFC07F8" w14:textId="77777777" w:rsidR="00467102" w:rsidRPr="00467102" w:rsidRDefault="00467102" w:rsidP="00467102">
            <w:r w:rsidRPr="00467102">
              <w:t>Zaak claimen</w:t>
            </w:r>
          </w:p>
        </w:tc>
        <w:tc>
          <w:tcPr>
            <w:tcW w:w="0" w:type="auto"/>
            <w:vAlign w:val="center"/>
            <w:hideMark/>
          </w:tcPr>
          <w:p w14:paraId="68CA82DE" w14:textId="77777777" w:rsidR="00467102" w:rsidRPr="00467102" w:rsidRDefault="00467102" w:rsidP="00467102"/>
        </w:tc>
        <w:tc>
          <w:tcPr>
            <w:tcW w:w="0" w:type="auto"/>
            <w:vAlign w:val="center"/>
            <w:hideMark/>
          </w:tcPr>
          <w:p w14:paraId="3C0B6D51" w14:textId="77777777" w:rsidR="00467102" w:rsidRPr="00467102" w:rsidRDefault="00467102" w:rsidP="00467102">
            <w:commentRangeStart w:id="120"/>
            <w:r w:rsidRPr="00467102">
              <w:t>X</w:t>
            </w:r>
            <w:commentRangeEnd w:id="120"/>
            <w:r w:rsidR="004B7DBD">
              <w:rPr>
                <w:rStyle w:val="Verwijzingopmerking"/>
              </w:rPr>
              <w:commentReference w:id="120"/>
            </w:r>
          </w:p>
        </w:tc>
        <w:tc>
          <w:tcPr>
            <w:tcW w:w="0" w:type="auto"/>
            <w:vAlign w:val="center"/>
            <w:hideMark/>
          </w:tcPr>
          <w:p w14:paraId="1D6DA122" w14:textId="77777777" w:rsidR="00467102" w:rsidRPr="00467102" w:rsidRDefault="00467102" w:rsidP="00467102">
            <w:r w:rsidRPr="00467102">
              <w:t>X</w:t>
            </w:r>
          </w:p>
        </w:tc>
        <w:tc>
          <w:tcPr>
            <w:tcW w:w="0" w:type="auto"/>
            <w:vAlign w:val="center"/>
            <w:hideMark/>
          </w:tcPr>
          <w:p w14:paraId="11CB4DA0" w14:textId="77777777" w:rsidR="00467102" w:rsidRPr="00467102" w:rsidRDefault="00467102" w:rsidP="00467102">
            <w:r w:rsidRPr="00467102">
              <w:t>X</w:t>
            </w:r>
          </w:p>
        </w:tc>
        <w:tc>
          <w:tcPr>
            <w:tcW w:w="0" w:type="auto"/>
            <w:vAlign w:val="center"/>
            <w:hideMark/>
          </w:tcPr>
          <w:p w14:paraId="3F6DB669" w14:textId="77777777" w:rsidR="00467102" w:rsidRPr="00467102" w:rsidRDefault="00467102" w:rsidP="00467102">
            <w:r w:rsidRPr="00467102">
              <w:t>X</w:t>
            </w:r>
          </w:p>
        </w:tc>
      </w:tr>
      <w:tr w:rsidR="00467102" w:rsidRPr="00467102" w14:paraId="7CADE29D" w14:textId="77777777" w:rsidTr="00467102">
        <w:trPr>
          <w:tblCellSpacing w:w="15" w:type="dxa"/>
        </w:trPr>
        <w:tc>
          <w:tcPr>
            <w:tcW w:w="0" w:type="auto"/>
            <w:vAlign w:val="center"/>
            <w:hideMark/>
          </w:tcPr>
          <w:p w14:paraId="49DB54B8" w14:textId="77777777" w:rsidR="00467102" w:rsidRPr="00467102" w:rsidRDefault="00467102" w:rsidP="00467102">
            <w:r w:rsidRPr="00467102">
              <w:t>Downloaden</w:t>
            </w:r>
          </w:p>
        </w:tc>
        <w:tc>
          <w:tcPr>
            <w:tcW w:w="0" w:type="auto"/>
            <w:vAlign w:val="center"/>
            <w:hideMark/>
          </w:tcPr>
          <w:p w14:paraId="7E4DE763" w14:textId="77777777" w:rsidR="00467102" w:rsidRPr="00467102" w:rsidRDefault="00467102" w:rsidP="00467102"/>
        </w:tc>
        <w:tc>
          <w:tcPr>
            <w:tcW w:w="0" w:type="auto"/>
            <w:vAlign w:val="center"/>
            <w:hideMark/>
          </w:tcPr>
          <w:p w14:paraId="0DB2CB49" w14:textId="77777777" w:rsidR="00467102" w:rsidRPr="00467102" w:rsidRDefault="00467102" w:rsidP="00467102"/>
        </w:tc>
        <w:tc>
          <w:tcPr>
            <w:tcW w:w="0" w:type="auto"/>
            <w:vAlign w:val="center"/>
            <w:hideMark/>
          </w:tcPr>
          <w:p w14:paraId="1F2D6ED6" w14:textId="77777777" w:rsidR="00467102" w:rsidRPr="00467102" w:rsidRDefault="00467102" w:rsidP="00467102"/>
        </w:tc>
        <w:tc>
          <w:tcPr>
            <w:tcW w:w="0" w:type="auto"/>
            <w:vAlign w:val="center"/>
            <w:hideMark/>
          </w:tcPr>
          <w:p w14:paraId="2D01CDE0" w14:textId="77777777" w:rsidR="00467102" w:rsidRPr="00467102" w:rsidRDefault="00467102" w:rsidP="00467102">
            <w:r w:rsidRPr="00467102">
              <w:t>X</w:t>
            </w:r>
          </w:p>
        </w:tc>
        <w:tc>
          <w:tcPr>
            <w:tcW w:w="0" w:type="auto"/>
            <w:vAlign w:val="center"/>
            <w:hideMark/>
          </w:tcPr>
          <w:p w14:paraId="3943E4D0" w14:textId="77777777" w:rsidR="00467102" w:rsidRPr="00467102" w:rsidRDefault="00467102" w:rsidP="00467102">
            <w:r w:rsidRPr="00467102">
              <w:t>X</w:t>
            </w:r>
          </w:p>
        </w:tc>
      </w:tr>
      <w:tr w:rsidR="00467102" w:rsidRPr="00467102" w14:paraId="45B83B4E" w14:textId="77777777" w:rsidTr="00467102">
        <w:trPr>
          <w:tblCellSpacing w:w="15" w:type="dxa"/>
        </w:trPr>
        <w:tc>
          <w:tcPr>
            <w:tcW w:w="0" w:type="auto"/>
            <w:vAlign w:val="center"/>
            <w:hideMark/>
          </w:tcPr>
          <w:p w14:paraId="35DBA62F" w14:textId="77777777" w:rsidR="00467102" w:rsidRPr="00467102" w:rsidRDefault="00467102" w:rsidP="00467102">
            <w:r w:rsidRPr="00467102">
              <w:t>Audit en gegevens weergeven</w:t>
            </w:r>
          </w:p>
        </w:tc>
        <w:tc>
          <w:tcPr>
            <w:tcW w:w="0" w:type="auto"/>
            <w:vAlign w:val="center"/>
            <w:hideMark/>
          </w:tcPr>
          <w:p w14:paraId="46832A5F" w14:textId="77777777" w:rsidR="00467102" w:rsidRPr="00467102" w:rsidRDefault="00467102" w:rsidP="00467102"/>
        </w:tc>
        <w:tc>
          <w:tcPr>
            <w:tcW w:w="0" w:type="auto"/>
            <w:vAlign w:val="center"/>
            <w:hideMark/>
          </w:tcPr>
          <w:p w14:paraId="30FD5B6D" w14:textId="77777777" w:rsidR="00467102" w:rsidRPr="00467102" w:rsidRDefault="00467102" w:rsidP="00467102"/>
        </w:tc>
        <w:tc>
          <w:tcPr>
            <w:tcW w:w="0" w:type="auto"/>
            <w:vAlign w:val="center"/>
            <w:hideMark/>
          </w:tcPr>
          <w:p w14:paraId="02A92112" w14:textId="77777777" w:rsidR="00467102" w:rsidRPr="00467102" w:rsidRDefault="00467102" w:rsidP="00467102">
            <w:r w:rsidRPr="00467102">
              <w:t>X</w:t>
            </w:r>
          </w:p>
        </w:tc>
        <w:tc>
          <w:tcPr>
            <w:tcW w:w="0" w:type="auto"/>
            <w:vAlign w:val="center"/>
            <w:hideMark/>
          </w:tcPr>
          <w:p w14:paraId="2D66530E" w14:textId="77777777" w:rsidR="00467102" w:rsidRPr="00467102" w:rsidRDefault="00467102" w:rsidP="00467102">
            <w:r w:rsidRPr="00467102">
              <w:t>X</w:t>
            </w:r>
          </w:p>
        </w:tc>
        <w:tc>
          <w:tcPr>
            <w:tcW w:w="0" w:type="auto"/>
            <w:vAlign w:val="center"/>
            <w:hideMark/>
          </w:tcPr>
          <w:p w14:paraId="498D1DAC" w14:textId="77777777" w:rsidR="00467102" w:rsidRPr="00467102" w:rsidRDefault="00467102" w:rsidP="00467102">
            <w:r w:rsidRPr="00467102">
              <w:t>X</w:t>
            </w:r>
          </w:p>
        </w:tc>
      </w:tr>
      <w:tr w:rsidR="00467102" w:rsidRPr="00467102" w14:paraId="39FE4BC3" w14:textId="77777777" w:rsidTr="00467102">
        <w:trPr>
          <w:tblCellSpacing w:w="15" w:type="dxa"/>
        </w:trPr>
        <w:tc>
          <w:tcPr>
            <w:tcW w:w="0" w:type="auto"/>
            <w:vAlign w:val="center"/>
            <w:hideMark/>
          </w:tcPr>
          <w:p w14:paraId="47C807C9" w14:textId="77777777" w:rsidR="00467102" w:rsidRPr="00467102" w:rsidRDefault="00467102" w:rsidP="00467102">
            <w:r w:rsidRPr="00467102">
              <w:t>Status bewerken</w:t>
            </w:r>
          </w:p>
        </w:tc>
        <w:tc>
          <w:tcPr>
            <w:tcW w:w="0" w:type="auto"/>
            <w:vAlign w:val="center"/>
            <w:hideMark/>
          </w:tcPr>
          <w:p w14:paraId="5FDF8BCD" w14:textId="77777777" w:rsidR="00467102" w:rsidRPr="00467102" w:rsidRDefault="00467102" w:rsidP="00467102"/>
        </w:tc>
        <w:tc>
          <w:tcPr>
            <w:tcW w:w="0" w:type="auto"/>
            <w:vAlign w:val="center"/>
            <w:hideMark/>
          </w:tcPr>
          <w:p w14:paraId="1E0312E3" w14:textId="77777777" w:rsidR="00467102" w:rsidRPr="00467102" w:rsidRDefault="00467102" w:rsidP="00467102"/>
        </w:tc>
        <w:tc>
          <w:tcPr>
            <w:tcW w:w="0" w:type="auto"/>
            <w:vAlign w:val="center"/>
            <w:hideMark/>
          </w:tcPr>
          <w:p w14:paraId="76F85904" w14:textId="77777777" w:rsidR="00467102" w:rsidRPr="00467102" w:rsidRDefault="00467102" w:rsidP="00467102"/>
        </w:tc>
        <w:tc>
          <w:tcPr>
            <w:tcW w:w="0" w:type="auto"/>
            <w:vAlign w:val="center"/>
            <w:hideMark/>
          </w:tcPr>
          <w:p w14:paraId="307BE464" w14:textId="77777777" w:rsidR="00467102" w:rsidRPr="00467102" w:rsidRDefault="00467102" w:rsidP="00467102">
            <w:r w:rsidRPr="00467102">
              <w:t>X</w:t>
            </w:r>
          </w:p>
        </w:tc>
        <w:tc>
          <w:tcPr>
            <w:tcW w:w="0" w:type="auto"/>
            <w:vAlign w:val="center"/>
            <w:hideMark/>
          </w:tcPr>
          <w:p w14:paraId="1BF5A66C" w14:textId="77777777" w:rsidR="00467102" w:rsidRPr="00467102" w:rsidRDefault="00467102" w:rsidP="00467102">
            <w:r w:rsidRPr="00467102">
              <w:t>X</w:t>
            </w:r>
          </w:p>
        </w:tc>
      </w:tr>
      <w:tr w:rsidR="00467102" w:rsidRPr="00467102" w14:paraId="6A397FC7" w14:textId="77777777" w:rsidTr="00467102">
        <w:trPr>
          <w:tblCellSpacing w:w="15" w:type="dxa"/>
        </w:trPr>
        <w:tc>
          <w:tcPr>
            <w:tcW w:w="0" w:type="auto"/>
            <w:vAlign w:val="center"/>
            <w:hideMark/>
          </w:tcPr>
          <w:p w14:paraId="6BAD391A" w14:textId="77777777" w:rsidR="00467102" w:rsidRPr="00467102" w:rsidRDefault="00467102" w:rsidP="00467102">
            <w:r w:rsidRPr="00467102">
              <w:t>Eigenschappen, Betrokkenen, Relaties en Processen beheren</w:t>
            </w:r>
          </w:p>
        </w:tc>
        <w:tc>
          <w:tcPr>
            <w:tcW w:w="0" w:type="auto"/>
            <w:vAlign w:val="center"/>
            <w:hideMark/>
          </w:tcPr>
          <w:p w14:paraId="6F747C4D" w14:textId="77777777" w:rsidR="00467102" w:rsidRPr="00467102" w:rsidRDefault="00467102" w:rsidP="00467102"/>
        </w:tc>
        <w:tc>
          <w:tcPr>
            <w:tcW w:w="0" w:type="auto"/>
            <w:vAlign w:val="center"/>
            <w:hideMark/>
          </w:tcPr>
          <w:p w14:paraId="62D1785A" w14:textId="77777777" w:rsidR="00467102" w:rsidRPr="00467102" w:rsidRDefault="00467102" w:rsidP="00467102"/>
        </w:tc>
        <w:tc>
          <w:tcPr>
            <w:tcW w:w="0" w:type="auto"/>
            <w:vAlign w:val="center"/>
            <w:hideMark/>
          </w:tcPr>
          <w:p w14:paraId="19030192" w14:textId="77777777" w:rsidR="00467102" w:rsidRPr="00467102" w:rsidRDefault="00467102" w:rsidP="00467102">
            <w:r w:rsidRPr="00467102">
              <w:t>X</w:t>
            </w:r>
          </w:p>
        </w:tc>
        <w:tc>
          <w:tcPr>
            <w:tcW w:w="0" w:type="auto"/>
            <w:vAlign w:val="center"/>
            <w:hideMark/>
          </w:tcPr>
          <w:p w14:paraId="235FEE98" w14:textId="77777777" w:rsidR="00467102" w:rsidRPr="00467102" w:rsidRDefault="00467102" w:rsidP="00467102">
            <w:r w:rsidRPr="00467102">
              <w:t>X</w:t>
            </w:r>
          </w:p>
        </w:tc>
        <w:tc>
          <w:tcPr>
            <w:tcW w:w="0" w:type="auto"/>
            <w:vAlign w:val="center"/>
            <w:hideMark/>
          </w:tcPr>
          <w:p w14:paraId="32510BAB" w14:textId="77777777" w:rsidR="00467102" w:rsidRPr="00467102" w:rsidRDefault="00467102" w:rsidP="00467102">
            <w:r w:rsidRPr="00467102">
              <w:t>X</w:t>
            </w:r>
          </w:p>
        </w:tc>
      </w:tr>
    </w:tbl>
    <w:p w14:paraId="67CD7A65" w14:textId="77777777" w:rsidR="00467102" w:rsidRDefault="00467102" w:rsidP="00467102">
      <w:pPr>
        <w:rPr>
          <w:b/>
          <w:bCs/>
        </w:rPr>
      </w:pPr>
    </w:p>
    <w:p w14:paraId="3AE7DB45" w14:textId="64673E4A" w:rsidR="00467102" w:rsidRPr="00467102" w:rsidRDefault="00467102" w:rsidP="00467102">
      <w:pPr>
        <w:rPr>
          <w:b/>
          <w:bCs/>
        </w:rPr>
      </w:pPr>
      <w:r w:rsidRPr="00467102">
        <w:rPr>
          <w:b/>
          <w:bCs/>
        </w:rPr>
        <w:t>Objecten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2"/>
        <w:gridCol w:w="1145"/>
        <w:gridCol w:w="1034"/>
        <w:gridCol w:w="1412"/>
        <w:gridCol w:w="1451"/>
        <w:gridCol w:w="1018"/>
      </w:tblGrid>
      <w:tr w:rsidR="00467102" w:rsidRPr="00467102" w14:paraId="416BEE1B" w14:textId="77777777" w:rsidTr="00467102">
        <w:trPr>
          <w:tblHeader/>
          <w:tblCellSpacing w:w="15" w:type="dxa"/>
        </w:trPr>
        <w:tc>
          <w:tcPr>
            <w:tcW w:w="0" w:type="auto"/>
            <w:vAlign w:val="center"/>
            <w:hideMark/>
          </w:tcPr>
          <w:p w14:paraId="6BD3C812" w14:textId="77777777" w:rsidR="00467102" w:rsidRPr="00467102" w:rsidRDefault="00467102" w:rsidP="00467102">
            <w:pPr>
              <w:rPr>
                <w:b/>
                <w:bCs/>
              </w:rPr>
            </w:pPr>
            <w:r w:rsidRPr="00467102">
              <w:rPr>
                <w:b/>
                <w:bCs/>
              </w:rPr>
              <w:t>Actie</w:t>
            </w:r>
          </w:p>
        </w:tc>
        <w:tc>
          <w:tcPr>
            <w:tcW w:w="0" w:type="auto"/>
            <w:vAlign w:val="center"/>
            <w:hideMark/>
          </w:tcPr>
          <w:p w14:paraId="36AF4ADC" w14:textId="77777777" w:rsidR="00467102" w:rsidRPr="00467102" w:rsidRDefault="00467102" w:rsidP="00467102">
            <w:pPr>
              <w:rPr>
                <w:b/>
                <w:bCs/>
              </w:rPr>
            </w:pPr>
            <w:r w:rsidRPr="00467102">
              <w:rPr>
                <w:b/>
                <w:bCs/>
              </w:rPr>
              <w:t>Gebruiker</w:t>
            </w:r>
          </w:p>
        </w:tc>
        <w:tc>
          <w:tcPr>
            <w:tcW w:w="0" w:type="auto"/>
            <w:vAlign w:val="center"/>
            <w:hideMark/>
          </w:tcPr>
          <w:p w14:paraId="7DD7982F" w14:textId="77777777" w:rsidR="00467102" w:rsidRPr="00467102" w:rsidRDefault="00467102" w:rsidP="00467102">
            <w:pPr>
              <w:rPr>
                <w:b/>
                <w:bCs/>
              </w:rPr>
            </w:pPr>
            <w:r w:rsidRPr="00467102">
              <w:rPr>
                <w:b/>
                <w:bCs/>
              </w:rPr>
              <w:t>Bijdrager</w:t>
            </w:r>
          </w:p>
        </w:tc>
        <w:tc>
          <w:tcPr>
            <w:tcW w:w="0" w:type="auto"/>
            <w:vAlign w:val="center"/>
            <w:hideMark/>
          </w:tcPr>
          <w:p w14:paraId="52F6411A" w14:textId="77777777" w:rsidR="00467102" w:rsidRPr="00467102" w:rsidRDefault="00467102" w:rsidP="00467102">
            <w:pPr>
              <w:rPr>
                <w:b/>
                <w:bCs/>
              </w:rPr>
            </w:pPr>
            <w:r w:rsidRPr="00467102">
              <w:rPr>
                <w:b/>
                <w:bCs/>
              </w:rPr>
              <w:t>Medewerker</w:t>
            </w:r>
          </w:p>
        </w:tc>
        <w:tc>
          <w:tcPr>
            <w:tcW w:w="0" w:type="auto"/>
            <w:vAlign w:val="center"/>
            <w:hideMark/>
          </w:tcPr>
          <w:p w14:paraId="4C2C7037" w14:textId="77777777" w:rsidR="00467102" w:rsidRPr="00467102" w:rsidRDefault="00467102" w:rsidP="00467102">
            <w:pPr>
              <w:rPr>
                <w:b/>
                <w:bCs/>
              </w:rPr>
            </w:pPr>
            <w:r w:rsidRPr="00467102">
              <w:rPr>
                <w:b/>
                <w:bCs/>
              </w:rPr>
              <w:t>Behandelaar</w:t>
            </w:r>
          </w:p>
        </w:tc>
        <w:tc>
          <w:tcPr>
            <w:tcW w:w="0" w:type="auto"/>
            <w:vAlign w:val="center"/>
            <w:hideMark/>
          </w:tcPr>
          <w:p w14:paraId="5FD9CBCA" w14:textId="77777777" w:rsidR="00467102" w:rsidRPr="00467102" w:rsidRDefault="00467102" w:rsidP="00467102">
            <w:pPr>
              <w:rPr>
                <w:b/>
                <w:bCs/>
              </w:rPr>
            </w:pPr>
            <w:r w:rsidRPr="00467102">
              <w:rPr>
                <w:b/>
                <w:bCs/>
              </w:rPr>
              <w:t>Manager</w:t>
            </w:r>
          </w:p>
        </w:tc>
      </w:tr>
      <w:tr w:rsidR="00467102" w:rsidRPr="00467102" w14:paraId="561E9CAB" w14:textId="77777777" w:rsidTr="00467102">
        <w:trPr>
          <w:tblCellSpacing w:w="15" w:type="dxa"/>
        </w:trPr>
        <w:tc>
          <w:tcPr>
            <w:tcW w:w="0" w:type="auto"/>
            <w:vAlign w:val="center"/>
            <w:hideMark/>
          </w:tcPr>
          <w:p w14:paraId="649A66F6" w14:textId="77777777" w:rsidR="00467102" w:rsidRPr="00467102" w:rsidRDefault="00467102" w:rsidP="00467102">
            <w:r w:rsidRPr="00467102">
              <w:t>Objectinformatie zien</w:t>
            </w:r>
          </w:p>
        </w:tc>
        <w:tc>
          <w:tcPr>
            <w:tcW w:w="0" w:type="auto"/>
            <w:vAlign w:val="center"/>
            <w:hideMark/>
          </w:tcPr>
          <w:p w14:paraId="126CCD74" w14:textId="77777777" w:rsidR="00467102" w:rsidRPr="00467102" w:rsidRDefault="00467102" w:rsidP="00467102">
            <w:r w:rsidRPr="00467102">
              <w:t>X</w:t>
            </w:r>
          </w:p>
        </w:tc>
        <w:tc>
          <w:tcPr>
            <w:tcW w:w="0" w:type="auto"/>
            <w:vAlign w:val="center"/>
            <w:hideMark/>
          </w:tcPr>
          <w:p w14:paraId="731285B2" w14:textId="77777777" w:rsidR="00467102" w:rsidRPr="00467102" w:rsidRDefault="00467102" w:rsidP="00467102">
            <w:r w:rsidRPr="00467102">
              <w:t>X</w:t>
            </w:r>
          </w:p>
        </w:tc>
        <w:tc>
          <w:tcPr>
            <w:tcW w:w="0" w:type="auto"/>
            <w:vAlign w:val="center"/>
            <w:hideMark/>
          </w:tcPr>
          <w:p w14:paraId="28A00476" w14:textId="77777777" w:rsidR="00467102" w:rsidRPr="00467102" w:rsidRDefault="00467102" w:rsidP="00467102">
            <w:r w:rsidRPr="00467102">
              <w:t>X</w:t>
            </w:r>
          </w:p>
        </w:tc>
        <w:tc>
          <w:tcPr>
            <w:tcW w:w="0" w:type="auto"/>
            <w:vAlign w:val="center"/>
            <w:hideMark/>
          </w:tcPr>
          <w:p w14:paraId="1DD7F404" w14:textId="77777777" w:rsidR="00467102" w:rsidRPr="00467102" w:rsidRDefault="00467102" w:rsidP="00467102">
            <w:r w:rsidRPr="00467102">
              <w:t>X</w:t>
            </w:r>
          </w:p>
        </w:tc>
        <w:tc>
          <w:tcPr>
            <w:tcW w:w="0" w:type="auto"/>
            <w:vAlign w:val="center"/>
            <w:hideMark/>
          </w:tcPr>
          <w:p w14:paraId="00B90C6F" w14:textId="77777777" w:rsidR="00467102" w:rsidRPr="00467102" w:rsidRDefault="00467102" w:rsidP="00467102">
            <w:r w:rsidRPr="00467102">
              <w:t>X</w:t>
            </w:r>
          </w:p>
        </w:tc>
      </w:tr>
      <w:tr w:rsidR="00467102" w:rsidRPr="00467102" w14:paraId="34AC8698" w14:textId="77777777" w:rsidTr="00467102">
        <w:trPr>
          <w:tblCellSpacing w:w="15" w:type="dxa"/>
        </w:trPr>
        <w:tc>
          <w:tcPr>
            <w:tcW w:w="0" w:type="auto"/>
            <w:vAlign w:val="center"/>
            <w:hideMark/>
          </w:tcPr>
          <w:p w14:paraId="6F6D3B9D" w14:textId="77777777" w:rsidR="00467102" w:rsidRPr="00467102" w:rsidRDefault="00467102" w:rsidP="00467102">
            <w:r w:rsidRPr="00467102">
              <w:t>Gerelateerde zaak registreren</w:t>
            </w:r>
          </w:p>
        </w:tc>
        <w:tc>
          <w:tcPr>
            <w:tcW w:w="0" w:type="auto"/>
            <w:vAlign w:val="center"/>
            <w:hideMark/>
          </w:tcPr>
          <w:p w14:paraId="4C94E621" w14:textId="77777777" w:rsidR="00467102" w:rsidRPr="00467102" w:rsidRDefault="00467102" w:rsidP="00467102"/>
        </w:tc>
        <w:tc>
          <w:tcPr>
            <w:tcW w:w="0" w:type="auto"/>
            <w:vAlign w:val="center"/>
            <w:hideMark/>
          </w:tcPr>
          <w:p w14:paraId="074D4FA4" w14:textId="77777777" w:rsidR="00467102" w:rsidRPr="00467102" w:rsidRDefault="00467102" w:rsidP="00467102"/>
        </w:tc>
        <w:tc>
          <w:tcPr>
            <w:tcW w:w="0" w:type="auto"/>
            <w:vAlign w:val="center"/>
            <w:hideMark/>
          </w:tcPr>
          <w:p w14:paraId="3BF4FD47" w14:textId="77777777" w:rsidR="00467102" w:rsidRPr="00467102" w:rsidRDefault="00467102" w:rsidP="00467102">
            <w:r w:rsidRPr="00467102">
              <w:t>X</w:t>
            </w:r>
          </w:p>
        </w:tc>
        <w:tc>
          <w:tcPr>
            <w:tcW w:w="0" w:type="auto"/>
            <w:vAlign w:val="center"/>
            <w:hideMark/>
          </w:tcPr>
          <w:p w14:paraId="40A55732" w14:textId="77777777" w:rsidR="00467102" w:rsidRPr="00467102" w:rsidRDefault="00467102" w:rsidP="00467102">
            <w:r w:rsidRPr="00467102">
              <w:t>X</w:t>
            </w:r>
          </w:p>
        </w:tc>
        <w:tc>
          <w:tcPr>
            <w:tcW w:w="0" w:type="auto"/>
            <w:vAlign w:val="center"/>
            <w:hideMark/>
          </w:tcPr>
          <w:p w14:paraId="220F012B" w14:textId="77777777" w:rsidR="00467102" w:rsidRPr="00467102" w:rsidRDefault="00467102" w:rsidP="00467102">
            <w:r w:rsidRPr="00467102">
              <w:t>X</w:t>
            </w:r>
          </w:p>
        </w:tc>
      </w:tr>
      <w:tr w:rsidR="00467102" w:rsidRPr="00467102" w14:paraId="0D6917D9" w14:textId="77777777" w:rsidTr="00467102">
        <w:trPr>
          <w:tblCellSpacing w:w="15" w:type="dxa"/>
        </w:trPr>
        <w:tc>
          <w:tcPr>
            <w:tcW w:w="0" w:type="auto"/>
            <w:vAlign w:val="center"/>
            <w:hideMark/>
          </w:tcPr>
          <w:p w14:paraId="59B442FE" w14:textId="77777777" w:rsidR="00467102" w:rsidRPr="00467102" w:rsidRDefault="00467102" w:rsidP="00467102">
            <w:r w:rsidRPr="00467102">
              <w:t>Betrokkenen en vertrouwelijkheid beheren</w:t>
            </w:r>
          </w:p>
        </w:tc>
        <w:tc>
          <w:tcPr>
            <w:tcW w:w="0" w:type="auto"/>
            <w:vAlign w:val="center"/>
            <w:hideMark/>
          </w:tcPr>
          <w:p w14:paraId="737AF8F1" w14:textId="77777777" w:rsidR="00467102" w:rsidRPr="00467102" w:rsidRDefault="00467102" w:rsidP="00467102"/>
        </w:tc>
        <w:tc>
          <w:tcPr>
            <w:tcW w:w="0" w:type="auto"/>
            <w:vAlign w:val="center"/>
            <w:hideMark/>
          </w:tcPr>
          <w:p w14:paraId="4FAD1A41" w14:textId="77777777" w:rsidR="00467102" w:rsidRPr="00467102" w:rsidRDefault="00467102" w:rsidP="00467102"/>
        </w:tc>
        <w:tc>
          <w:tcPr>
            <w:tcW w:w="0" w:type="auto"/>
            <w:vAlign w:val="center"/>
            <w:hideMark/>
          </w:tcPr>
          <w:p w14:paraId="3ED50E40" w14:textId="77777777" w:rsidR="00467102" w:rsidRPr="00467102" w:rsidRDefault="00467102" w:rsidP="00467102">
            <w:r w:rsidRPr="00467102">
              <w:t>X</w:t>
            </w:r>
          </w:p>
        </w:tc>
        <w:tc>
          <w:tcPr>
            <w:tcW w:w="0" w:type="auto"/>
            <w:vAlign w:val="center"/>
            <w:hideMark/>
          </w:tcPr>
          <w:p w14:paraId="0E90708A" w14:textId="77777777" w:rsidR="00467102" w:rsidRPr="00467102" w:rsidRDefault="00467102" w:rsidP="00467102">
            <w:r w:rsidRPr="00467102">
              <w:t>X</w:t>
            </w:r>
          </w:p>
        </w:tc>
        <w:tc>
          <w:tcPr>
            <w:tcW w:w="0" w:type="auto"/>
            <w:vAlign w:val="center"/>
            <w:hideMark/>
          </w:tcPr>
          <w:p w14:paraId="563A15F4" w14:textId="77777777" w:rsidR="00467102" w:rsidRPr="00467102" w:rsidRDefault="00467102" w:rsidP="00467102">
            <w:r w:rsidRPr="00467102">
              <w:t>X</w:t>
            </w:r>
          </w:p>
        </w:tc>
      </w:tr>
      <w:tr w:rsidR="00467102" w:rsidRPr="00467102" w14:paraId="32FFD803" w14:textId="77777777" w:rsidTr="00467102">
        <w:trPr>
          <w:tblCellSpacing w:w="15" w:type="dxa"/>
        </w:trPr>
        <w:tc>
          <w:tcPr>
            <w:tcW w:w="0" w:type="auto"/>
            <w:vAlign w:val="center"/>
            <w:hideMark/>
          </w:tcPr>
          <w:p w14:paraId="13C48A05" w14:textId="77777777" w:rsidR="00467102" w:rsidRPr="00467102" w:rsidRDefault="00467102" w:rsidP="00467102">
            <w:r w:rsidRPr="00467102">
              <w:t>Object archiveren</w:t>
            </w:r>
          </w:p>
        </w:tc>
        <w:tc>
          <w:tcPr>
            <w:tcW w:w="0" w:type="auto"/>
            <w:vAlign w:val="center"/>
            <w:hideMark/>
          </w:tcPr>
          <w:p w14:paraId="75EF9F68" w14:textId="77777777" w:rsidR="00467102" w:rsidRPr="00467102" w:rsidRDefault="00467102" w:rsidP="00467102"/>
        </w:tc>
        <w:tc>
          <w:tcPr>
            <w:tcW w:w="0" w:type="auto"/>
            <w:vAlign w:val="center"/>
            <w:hideMark/>
          </w:tcPr>
          <w:p w14:paraId="04C33E76" w14:textId="77777777" w:rsidR="00467102" w:rsidRPr="00467102" w:rsidRDefault="00467102" w:rsidP="00467102"/>
        </w:tc>
        <w:tc>
          <w:tcPr>
            <w:tcW w:w="0" w:type="auto"/>
            <w:vAlign w:val="center"/>
            <w:hideMark/>
          </w:tcPr>
          <w:p w14:paraId="513FFB13" w14:textId="77777777" w:rsidR="00467102" w:rsidRPr="00467102" w:rsidRDefault="00467102" w:rsidP="00467102">
            <w:r w:rsidRPr="00467102">
              <w:t>X</w:t>
            </w:r>
          </w:p>
        </w:tc>
        <w:tc>
          <w:tcPr>
            <w:tcW w:w="0" w:type="auto"/>
            <w:vAlign w:val="center"/>
            <w:hideMark/>
          </w:tcPr>
          <w:p w14:paraId="1E8FE950" w14:textId="77777777" w:rsidR="00467102" w:rsidRPr="00467102" w:rsidRDefault="00467102" w:rsidP="00467102">
            <w:r w:rsidRPr="00467102">
              <w:t>X</w:t>
            </w:r>
          </w:p>
        </w:tc>
        <w:tc>
          <w:tcPr>
            <w:tcW w:w="0" w:type="auto"/>
            <w:vAlign w:val="center"/>
            <w:hideMark/>
          </w:tcPr>
          <w:p w14:paraId="11F65AA3" w14:textId="77777777" w:rsidR="00467102" w:rsidRPr="00467102" w:rsidRDefault="00467102" w:rsidP="00467102">
            <w:r w:rsidRPr="00467102">
              <w:t>X</w:t>
            </w:r>
          </w:p>
        </w:tc>
      </w:tr>
      <w:tr w:rsidR="00467102" w:rsidRPr="00467102" w14:paraId="01165AAC" w14:textId="77777777" w:rsidTr="00467102">
        <w:trPr>
          <w:tblCellSpacing w:w="15" w:type="dxa"/>
        </w:trPr>
        <w:tc>
          <w:tcPr>
            <w:tcW w:w="0" w:type="auto"/>
            <w:vAlign w:val="center"/>
            <w:hideMark/>
          </w:tcPr>
          <w:p w14:paraId="1C0EB8CB" w14:textId="77777777" w:rsidR="00467102" w:rsidRPr="00467102" w:rsidRDefault="00467102" w:rsidP="00467102">
            <w:r w:rsidRPr="00467102">
              <w:t>Gegevens weergeven</w:t>
            </w:r>
          </w:p>
        </w:tc>
        <w:tc>
          <w:tcPr>
            <w:tcW w:w="0" w:type="auto"/>
            <w:vAlign w:val="center"/>
            <w:hideMark/>
          </w:tcPr>
          <w:p w14:paraId="7BD40515" w14:textId="77777777" w:rsidR="00467102" w:rsidRPr="00467102" w:rsidRDefault="00467102" w:rsidP="00467102">
            <w:r w:rsidRPr="00467102">
              <w:t>X</w:t>
            </w:r>
          </w:p>
        </w:tc>
        <w:tc>
          <w:tcPr>
            <w:tcW w:w="0" w:type="auto"/>
            <w:vAlign w:val="center"/>
            <w:hideMark/>
          </w:tcPr>
          <w:p w14:paraId="0FD3DF75" w14:textId="77777777" w:rsidR="00467102" w:rsidRPr="00467102" w:rsidRDefault="00467102" w:rsidP="00467102">
            <w:r w:rsidRPr="00467102">
              <w:t>X</w:t>
            </w:r>
          </w:p>
        </w:tc>
        <w:tc>
          <w:tcPr>
            <w:tcW w:w="0" w:type="auto"/>
            <w:vAlign w:val="center"/>
            <w:hideMark/>
          </w:tcPr>
          <w:p w14:paraId="4E30437A" w14:textId="77777777" w:rsidR="00467102" w:rsidRPr="00467102" w:rsidRDefault="00467102" w:rsidP="00467102">
            <w:r w:rsidRPr="00467102">
              <w:t>X</w:t>
            </w:r>
          </w:p>
        </w:tc>
        <w:tc>
          <w:tcPr>
            <w:tcW w:w="0" w:type="auto"/>
            <w:vAlign w:val="center"/>
            <w:hideMark/>
          </w:tcPr>
          <w:p w14:paraId="2C996D19" w14:textId="77777777" w:rsidR="00467102" w:rsidRPr="00467102" w:rsidRDefault="00467102" w:rsidP="00467102">
            <w:r w:rsidRPr="00467102">
              <w:t>X</w:t>
            </w:r>
          </w:p>
        </w:tc>
        <w:tc>
          <w:tcPr>
            <w:tcW w:w="0" w:type="auto"/>
            <w:vAlign w:val="center"/>
            <w:hideMark/>
          </w:tcPr>
          <w:p w14:paraId="14FB2064" w14:textId="77777777" w:rsidR="00467102" w:rsidRPr="00467102" w:rsidRDefault="00467102" w:rsidP="00467102">
            <w:r w:rsidRPr="00467102">
              <w:t>X</w:t>
            </w:r>
          </w:p>
        </w:tc>
      </w:tr>
      <w:tr w:rsidR="00467102" w:rsidRPr="00467102" w14:paraId="3266F49D" w14:textId="77777777" w:rsidTr="00467102">
        <w:trPr>
          <w:tblCellSpacing w:w="15" w:type="dxa"/>
        </w:trPr>
        <w:tc>
          <w:tcPr>
            <w:tcW w:w="0" w:type="auto"/>
            <w:vAlign w:val="center"/>
            <w:hideMark/>
          </w:tcPr>
          <w:p w14:paraId="51A130C1" w14:textId="77777777" w:rsidR="00467102" w:rsidRPr="00467102" w:rsidRDefault="00467102" w:rsidP="00467102">
            <w:proofErr w:type="spellStart"/>
            <w:r w:rsidRPr="00467102">
              <w:t>Geolocatie</w:t>
            </w:r>
            <w:proofErr w:type="spellEnd"/>
            <w:r w:rsidRPr="00467102">
              <w:t>, Rechten, Documenten, Relaties en Processen beheren</w:t>
            </w:r>
          </w:p>
        </w:tc>
        <w:tc>
          <w:tcPr>
            <w:tcW w:w="0" w:type="auto"/>
            <w:vAlign w:val="center"/>
            <w:hideMark/>
          </w:tcPr>
          <w:p w14:paraId="2FD845C4" w14:textId="77777777" w:rsidR="00467102" w:rsidRPr="00467102" w:rsidRDefault="00467102" w:rsidP="00467102"/>
        </w:tc>
        <w:tc>
          <w:tcPr>
            <w:tcW w:w="0" w:type="auto"/>
            <w:vAlign w:val="center"/>
            <w:hideMark/>
          </w:tcPr>
          <w:p w14:paraId="16F9337E" w14:textId="77777777" w:rsidR="00467102" w:rsidRPr="00467102" w:rsidRDefault="00467102" w:rsidP="00467102"/>
        </w:tc>
        <w:tc>
          <w:tcPr>
            <w:tcW w:w="0" w:type="auto"/>
            <w:vAlign w:val="center"/>
            <w:hideMark/>
          </w:tcPr>
          <w:p w14:paraId="71392098" w14:textId="77777777" w:rsidR="00467102" w:rsidRPr="00467102" w:rsidRDefault="00467102" w:rsidP="00467102">
            <w:r w:rsidRPr="00467102">
              <w:t>X</w:t>
            </w:r>
          </w:p>
        </w:tc>
        <w:tc>
          <w:tcPr>
            <w:tcW w:w="0" w:type="auto"/>
            <w:vAlign w:val="center"/>
            <w:hideMark/>
          </w:tcPr>
          <w:p w14:paraId="37A44D6C" w14:textId="77777777" w:rsidR="00467102" w:rsidRPr="00467102" w:rsidRDefault="00467102" w:rsidP="00467102">
            <w:r w:rsidRPr="00467102">
              <w:t>X</w:t>
            </w:r>
          </w:p>
        </w:tc>
        <w:tc>
          <w:tcPr>
            <w:tcW w:w="0" w:type="auto"/>
            <w:vAlign w:val="center"/>
            <w:hideMark/>
          </w:tcPr>
          <w:p w14:paraId="353AF8C9" w14:textId="77777777" w:rsidR="00467102" w:rsidRPr="00467102" w:rsidRDefault="00467102" w:rsidP="00467102">
            <w:r w:rsidRPr="00467102">
              <w:t>X</w:t>
            </w:r>
          </w:p>
        </w:tc>
      </w:tr>
    </w:tbl>
    <w:p w14:paraId="56C11611" w14:textId="77777777" w:rsidR="00467102" w:rsidRDefault="00467102" w:rsidP="00467102">
      <w:pPr>
        <w:rPr>
          <w:b/>
          <w:bCs/>
        </w:rPr>
      </w:pPr>
    </w:p>
    <w:p w14:paraId="32C2EA5A" w14:textId="50DD598B" w:rsidR="00467102" w:rsidRPr="00467102" w:rsidRDefault="00467102" w:rsidP="00467102">
      <w:pPr>
        <w:rPr>
          <w:b/>
          <w:bCs/>
        </w:rPr>
      </w:pPr>
      <w:r w:rsidRPr="00467102">
        <w:rPr>
          <w:b/>
          <w:bCs/>
        </w:rPr>
        <w:t>Dossiers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012"/>
        <w:gridCol w:w="1145"/>
        <w:gridCol w:w="1034"/>
        <w:gridCol w:w="1412"/>
        <w:gridCol w:w="1451"/>
        <w:gridCol w:w="1018"/>
      </w:tblGrid>
      <w:tr w:rsidR="00467102" w:rsidRPr="00467102" w14:paraId="3D646C5F" w14:textId="77777777" w:rsidTr="00467102">
        <w:trPr>
          <w:tblHeader/>
          <w:tblCellSpacing w:w="15" w:type="dxa"/>
        </w:trPr>
        <w:tc>
          <w:tcPr>
            <w:tcW w:w="0" w:type="auto"/>
            <w:vAlign w:val="center"/>
            <w:hideMark/>
          </w:tcPr>
          <w:p w14:paraId="7AA544D3" w14:textId="77777777" w:rsidR="00467102" w:rsidRPr="00467102" w:rsidRDefault="00467102" w:rsidP="00467102">
            <w:pPr>
              <w:rPr>
                <w:b/>
                <w:bCs/>
              </w:rPr>
            </w:pPr>
            <w:r w:rsidRPr="00467102">
              <w:rPr>
                <w:b/>
                <w:bCs/>
              </w:rPr>
              <w:t>Actie</w:t>
            </w:r>
          </w:p>
        </w:tc>
        <w:tc>
          <w:tcPr>
            <w:tcW w:w="0" w:type="auto"/>
            <w:vAlign w:val="center"/>
            <w:hideMark/>
          </w:tcPr>
          <w:p w14:paraId="314E5375" w14:textId="77777777" w:rsidR="00467102" w:rsidRPr="00467102" w:rsidRDefault="00467102" w:rsidP="00467102">
            <w:pPr>
              <w:rPr>
                <w:b/>
                <w:bCs/>
              </w:rPr>
            </w:pPr>
            <w:r w:rsidRPr="00467102">
              <w:rPr>
                <w:b/>
                <w:bCs/>
              </w:rPr>
              <w:t>Gebruiker</w:t>
            </w:r>
          </w:p>
        </w:tc>
        <w:tc>
          <w:tcPr>
            <w:tcW w:w="0" w:type="auto"/>
            <w:vAlign w:val="center"/>
            <w:hideMark/>
          </w:tcPr>
          <w:p w14:paraId="24E46C46" w14:textId="77777777" w:rsidR="00467102" w:rsidRPr="00467102" w:rsidRDefault="00467102" w:rsidP="00467102">
            <w:pPr>
              <w:rPr>
                <w:b/>
                <w:bCs/>
              </w:rPr>
            </w:pPr>
            <w:r w:rsidRPr="00467102">
              <w:rPr>
                <w:b/>
                <w:bCs/>
              </w:rPr>
              <w:t>Bijdrager</w:t>
            </w:r>
          </w:p>
        </w:tc>
        <w:tc>
          <w:tcPr>
            <w:tcW w:w="0" w:type="auto"/>
            <w:vAlign w:val="center"/>
            <w:hideMark/>
          </w:tcPr>
          <w:p w14:paraId="6A1A78D1" w14:textId="77777777" w:rsidR="00467102" w:rsidRPr="00467102" w:rsidRDefault="00467102" w:rsidP="00467102">
            <w:pPr>
              <w:rPr>
                <w:b/>
                <w:bCs/>
              </w:rPr>
            </w:pPr>
            <w:r w:rsidRPr="00467102">
              <w:rPr>
                <w:b/>
                <w:bCs/>
              </w:rPr>
              <w:t>Medewerker</w:t>
            </w:r>
          </w:p>
        </w:tc>
        <w:tc>
          <w:tcPr>
            <w:tcW w:w="0" w:type="auto"/>
            <w:vAlign w:val="center"/>
            <w:hideMark/>
          </w:tcPr>
          <w:p w14:paraId="1499DD65" w14:textId="77777777" w:rsidR="00467102" w:rsidRPr="00467102" w:rsidRDefault="00467102" w:rsidP="00467102">
            <w:pPr>
              <w:rPr>
                <w:b/>
                <w:bCs/>
              </w:rPr>
            </w:pPr>
            <w:r w:rsidRPr="00467102">
              <w:rPr>
                <w:b/>
                <w:bCs/>
              </w:rPr>
              <w:t>Behandelaar</w:t>
            </w:r>
          </w:p>
        </w:tc>
        <w:tc>
          <w:tcPr>
            <w:tcW w:w="0" w:type="auto"/>
            <w:vAlign w:val="center"/>
            <w:hideMark/>
          </w:tcPr>
          <w:p w14:paraId="6DCF1BA5" w14:textId="77777777" w:rsidR="00467102" w:rsidRPr="00467102" w:rsidRDefault="00467102" w:rsidP="00467102">
            <w:pPr>
              <w:rPr>
                <w:b/>
                <w:bCs/>
              </w:rPr>
            </w:pPr>
            <w:r w:rsidRPr="00467102">
              <w:rPr>
                <w:b/>
                <w:bCs/>
              </w:rPr>
              <w:t>Manager</w:t>
            </w:r>
          </w:p>
        </w:tc>
      </w:tr>
      <w:tr w:rsidR="00467102" w:rsidRPr="00467102" w14:paraId="4C9615FE" w14:textId="77777777" w:rsidTr="00467102">
        <w:trPr>
          <w:tblCellSpacing w:w="15" w:type="dxa"/>
        </w:trPr>
        <w:tc>
          <w:tcPr>
            <w:tcW w:w="0" w:type="auto"/>
            <w:vAlign w:val="center"/>
            <w:hideMark/>
          </w:tcPr>
          <w:p w14:paraId="509E53D9" w14:textId="77777777" w:rsidR="00467102" w:rsidRPr="00467102" w:rsidRDefault="00467102" w:rsidP="00467102">
            <w:r w:rsidRPr="00467102">
              <w:t>Dossierinformatie zien</w:t>
            </w:r>
          </w:p>
        </w:tc>
        <w:tc>
          <w:tcPr>
            <w:tcW w:w="0" w:type="auto"/>
            <w:vAlign w:val="center"/>
            <w:hideMark/>
          </w:tcPr>
          <w:p w14:paraId="650395C7" w14:textId="77777777" w:rsidR="00467102" w:rsidRPr="00467102" w:rsidRDefault="00467102" w:rsidP="00467102">
            <w:r w:rsidRPr="00467102">
              <w:t>X</w:t>
            </w:r>
          </w:p>
        </w:tc>
        <w:tc>
          <w:tcPr>
            <w:tcW w:w="0" w:type="auto"/>
            <w:vAlign w:val="center"/>
            <w:hideMark/>
          </w:tcPr>
          <w:p w14:paraId="5595ED5A" w14:textId="77777777" w:rsidR="00467102" w:rsidRPr="00467102" w:rsidRDefault="00467102" w:rsidP="00467102">
            <w:r w:rsidRPr="00467102">
              <w:t>X</w:t>
            </w:r>
          </w:p>
        </w:tc>
        <w:tc>
          <w:tcPr>
            <w:tcW w:w="0" w:type="auto"/>
            <w:vAlign w:val="center"/>
            <w:hideMark/>
          </w:tcPr>
          <w:p w14:paraId="73BF6B69" w14:textId="77777777" w:rsidR="00467102" w:rsidRPr="00467102" w:rsidRDefault="00467102" w:rsidP="00467102">
            <w:r w:rsidRPr="00467102">
              <w:t>X</w:t>
            </w:r>
          </w:p>
        </w:tc>
        <w:tc>
          <w:tcPr>
            <w:tcW w:w="0" w:type="auto"/>
            <w:vAlign w:val="center"/>
            <w:hideMark/>
          </w:tcPr>
          <w:p w14:paraId="1188938F" w14:textId="77777777" w:rsidR="00467102" w:rsidRPr="00467102" w:rsidRDefault="00467102" w:rsidP="00467102">
            <w:r w:rsidRPr="00467102">
              <w:t>X</w:t>
            </w:r>
          </w:p>
        </w:tc>
        <w:tc>
          <w:tcPr>
            <w:tcW w:w="0" w:type="auto"/>
            <w:vAlign w:val="center"/>
            <w:hideMark/>
          </w:tcPr>
          <w:p w14:paraId="3F918487" w14:textId="77777777" w:rsidR="00467102" w:rsidRPr="00467102" w:rsidRDefault="00467102" w:rsidP="00467102">
            <w:r w:rsidRPr="00467102">
              <w:t>X</w:t>
            </w:r>
          </w:p>
        </w:tc>
      </w:tr>
      <w:tr w:rsidR="00467102" w:rsidRPr="00467102" w14:paraId="61B3DB7C" w14:textId="77777777" w:rsidTr="00467102">
        <w:trPr>
          <w:tblCellSpacing w:w="15" w:type="dxa"/>
        </w:trPr>
        <w:tc>
          <w:tcPr>
            <w:tcW w:w="0" w:type="auto"/>
            <w:vAlign w:val="center"/>
            <w:hideMark/>
          </w:tcPr>
          <w:p w14:paraId="34D6A124" w14:textId="77777777" w:rsidR="00467102" w:rsidRPr="00467102" w:rsidRDefault="00467102" w:rsidP="00467102">
            <w:r w:rsidRPr="00467102">
              <w:t>Betrokkenen en vertrouwelijkheid beheren</w:t>
            </w:r>
          </w:p>
        </w:tc>
        <w:tc>
          <w:tcPr>
            <w:tcW w:w="0" w:type="auto"/>
            <w:vAlign w:val="center"/>
            <w:hideMark/>
          </w:tcPr>
          <w:p w14:paraId="28F0C330" w14:textId="77777777" w:rsidR="00467102" w:rsidRPr="00467102" w:rsidRDefault="00467102" w:rsidP="00467102"/>
        </w:tc>
        <w:tc>
          <w:tcPr>
            <w:tcW w:w="0" w:type="auto"/>
            <w:vAlign w:val="center"/>
            <w:hideMark/>
          </w:tcPr>
          <w:p w14:paraId="377CCB80" w14:textId="77777777" w:rsidR="00467102" w:rsidRPr="00467102" w:rsidRDefault="00467102" w:rsidP="00467102"/>
        </w:tc>
        <w:tc>
          <w:tcPr>
            <w:tcW w:w="0" w:type="auto"/>
            <w:vAlign w:val="center"/>
            <w:hideMark/>
          </w:tcPr>
          <w:p w14:paraId="4997B6C8" w14:textId="77777777" w:rsidR="00467102" w:rsidRPr="00467102" w:rsidRDefault="00467102" w:rsidP="00467102">
            <w:r w:rsidRPr="00467102">
              <w:t>X</w:t>
            </w:r>
          </w:p>
        </w:tc>
        <w:tc>
          <w:tcPr>
            <w:tcW w:w="0" w:type="auto"/>
            <w:vAlign w:val="center"/>
            <w:hideMark/>
          </w:tcPr>
          <w:p w14:paraId="5C4BE2DB" w14:textId="77777777" w:rsidR="00467102" w:rsidRPr="00467102" w:rsidRDefault="00467102" w:rsidP="00467102">
            <w:r w:rsidRPr="00467102">
              <w:t>X</w:t>
            </w:r>
          </w:p>
        </w:tc>
        <w:tc>
          <w:tcPr>
            <w:tcW w:w="0" w:type="auto"/>
            <w:vAlign w:val="center"/>
            <w:hideMark/>
          </w:tcPr>
          <w:p w14:paraId="664AE158" w14:textId="77777777" w:rsidR="00467102" w:rsidRPr="00467102" w:rsidRDefault="00467102" w:rsidP="00467102">
            <w:r w:rsidRPr="00467102">
              <w:t>X</w:t>
            </w:r>
          </w:p>
        </w:tc>
      </w:tr>
      <w:tr w:rsidR="00467102" w:rsidRPr="00467102" w14:paraId="536FCC29" w14:textId="77777777" w:rsidTr="00467102">
        <w:trPr>
          <w:tblCellSpacing w:w="15" w:type="dxa"/>
        </w:trPr>
        <w:tc>
          <w:tcPr>
            <w:tcW w:w="0" w:type="auto"/>
            <w:vAlign w:val="center"/>
            <w:hideMark/>
          </w:tcPr>
          <w:p w14:paraId="4BF8212D" w14:textId="77777777" w:rsidR="00467102" w:rsidRPr="00467102" w:rsidRDefault="00467102" w:rsidP="00467102">
            <w:r w:rsidRPr="00467102">
              <w:t>Dossier archiveren</w:t>
            </w:r>
          </w:p>
        </w:tc>
        <w:tc>
          <w:tcPr>
            <w:tcW w:w="0" w:type="auto"/>
            <w:vAlign w:val="center"/>
            <w:hideMark/>
          </w:tcPr>
          <w:p w14:paraId="091DA23A" w14:textId="77777777" w:rsidR="00467102" w:rsidRPr="00467102" w:rsidRDefault="00467102" w:rsidP="00467102"/>
        </w:tc>
        <w:tc>
          <w:tcPr>
            <w:tcW w:w="0" w:type="auto"/>
            <w:vAlign w:val="center"/>
            <w:hideMark/>
          </w:tcPr>
          <w:p w14:paraId="50E54D9B" w14:textId="77777777" w:rsidR="00467102" w:rsidRPr="00467102" w:rsidRDefault="00467102" w:rsidP="00467102"/>
        </w:tc>
        <w:tc>
          <w:tcPr>
            <w:tcW w:w="0" w:type="auto"/>
            <w:vAlign w:val="center"/>
            <w:hideMark/>
          </w:tcPr>
          <w:p w14:paraId="07DF188A" w14:textId="77777777" w:rsidR="00467102" w:rsidRPr="00467102" w:rsidRDefault="00467102" w:rsidP="00467102">
            <w:r w:rsidRPr="00467102">
              <w:t>X</w:t>
            </w:r>
          </w:p>
        </w:tc>
        <w:tc>
          <w:tcPr>
            <w:tcW w:w="0" w:type="auto"/>
            <w:vAlign w:val="center"/>
            <w:hideMark/>
          </w:tcPr>
          <w:p w14:paraId="14BD28D2" w14:textId="77777777" w:rsidR="00467102" w:rsidRPr="00467102" w:rsidRDefault="00467102" w:rsidP="00467102">
            <w:r w:rsidRPr="00467102">
              <w:t>X</w:t>
            </w:r>
          </w:p>
        </w:tc>
        <w:tc>
          <w:tcPr>
            <w:tcW w:w="0" w:type="auto"/>
            <w:vAlign w:val="center"/>
            <w:hideMark/>
          </w:tcPr>
          <w:p w14:paraId="37D3CD17" w14:textId="77777777" w:rsidR="00467102" w:rsidRPr="00467102" w:rsidRDefault="00467102" w:rsidP="00467102">
            <w:r w:rsidRPr="00467102">
              <w:t>X</w:t>
            </w:r>
          </w:p>
        </w:tc>
      </w:tr>
      <w:tr w:rsidR="00467102" w:rsidRPr="00467102" w14:paraId="0A67D6E0" w14:textId="77777777" w:rsidTr="00467102">
        <w:trPr>
          <w:tblCellSpacing w:w="15" w:type="dxa"/>
        </w:trPr>
        <w:tc>
          <w:tcPr>
            <w:tcW w:w="0" w:type="auto"/>
            <w:vAlign w:val="center"/>
            <w:hideMark/>
          </w:tcPr>
          <w:p w14:paraId="02F834D0" w14:textId="77777777" w:rsidR="00467102" w:rsidRPr="00467102" w:rsidRDefault="00467102" w:rsidP="00467102">
            <w:r w:rsidRPr="00467102">
              <w:t>Gegevens weergeven</w:t>
            </w:r>
          </w:p>
        </w:tc>
        <w:tc>
          <w:tcPr>
            <w:tcW w:w="0" w:type="auto"/>
            <w:vAlign w:val="center"/>
            <w:hideMark/>
          </w:tcPr>
          <w:p w14:paraId="070EC2F8" w14:textId="77777777" w:rsidR="00467102" w:rsidRPr="00467102" w:rsidRDefault="00467102" w:rsidP="00467102">
            <w:r w:rsidRPr="00467102">
              <w:t>X</w:t>
            </w:r>
          </w:p>
        </w:tc>
        <w:tc>
          <w:tcPr>
            <w:tcW w:w="0" w:type="auto"/>
            <w:vAlign w:val="center"/>
            <w:hideMark/>
          </w:tcPr>
          <w:p w14:paraId="5C5A486F" w14:textId="77777777" w:rsidR="00467102" w:rsidRPr="00467102" w:rsidRDefault="00467102" w:rsidP="00467102">
            <w:r w:rsidRPr="00467102">
              <w:t>X</w:t>
            </w:r>
          </w:p>
        </w:tc>
        <w:tc>
          <w:tcPr>
            <w:tcW w:w="0" w:type="auto"/>
            <w:vAlign w:val="center"/>
            <w:hideMark/>
          </w:tcPr>
          <w:p w14:paraId="0E99BED5" w14:textId="77777777" w:rsidR="00467102" w:rsidRPr="00467102" w:rsidRDefault="00467102" w:rsidP="00467102">
            <w:r w:rsidRPr="00467102">
              <w:t>X</w:t>
            </w:r>
          </w:p>
        </w:tc>
        <w:tc>
          <w:tcPr>
            <w:tcW w:w="0" w:type="auto"/>
            <w:vAlign w:val="center"/>
            <w:hideMark/>
          </w:tcPr>
          <w:p w14:paraId="3B3AA6E1" w14:textId="77777777" w:rsidR="00467102" w:rsidRPr="00467102" w:rsidRDefault="00467102" w:rsidP="00467102">
            <w:r w:rsidRPr="00467102">
              <w:t>X</w:t>
            </w:r>
          </w:p>
        </w:tc>
        <w:tc>
          <w:tcPr>
            <w:tcW w:w="0" w:type="auto"/>
            <w:vAlign w:val="center"/>
            <w:hideMark/>
          </w:tcPr>
          <w:p w14:paraId="5420D3BD" w14:textId="77777777" w:rsidR="00467102" w:rsidRPr="00467102" w:rsidRDefault="00467102" w:rsidP="00467102">
            <w:r w:rsidRPr="00467102">
              <w:t>X</w:t>
            </w:r>
          </w:p>
        </w:tc>
      </w:tr>
      <w:tr w:rsidR="00467102" w:rsidRPr="00467102" w14:paraId="307A6C72" w14:textId="77777777" w:rsidTr="00467102">
        <w:trPr>
          <w:tblCellSpacing w:w="15" w:type="dxa"/>
        </w:trPr>
        <w:tc>
          <w:tcPr>
            <w:tcW w:w="0" w:type="auto"/>
            <w:vAlign w:val="center"/>
            <w:hideMark/>
          </w:tcPr>
          <w:p w14:paraId="4CAB015A" w14:textId="77777777" w:rsidR="00467102" w:rsidRPr="00467102" w:rsidRDefault="00467102" w:rsidP="00467102">
            <w:r w:rsidRPr="00467102">
              <w:t>Rechten, Relaties, Documenten en Processen beheren</w:t>
            </w:r>
          </w:p>
        </w:tc>
        <w:tc>
          <w:tcPr>
            <w:tcW w:w="0" w:type="auto"/>
            <w:vAlign w:val="center"/>
            <w:hideMark/>
          </w:tcPr>
          <w:p w14:paraId="575FB974" w14:textId="77777777" w:rsidR="00467102" w:rsidRPr="00467102" w:rsidRDefault="00467102" w:rsidP="00467102"/>
        </w:tc>
        <w:tc>
          <w:tcPr>
            <w:tcW w:w="0" w:type="auto"/>
            <w:vAlign w:val="center"/>
            <w:hideMark/>
          </w:tcPr>
          <w:p w14:paraId="0E5A763A" w14:textId="77777777" w:rsidR="00467102" w:rsidRPr="00467102" w:rsidRDefault="00467102" w:rsidP="00467102"/>
        </w:tc>
        <w:tc>
          <w:tcPr>
            <w:tcW w:w="0" w:type="auto"/>
            <w:vAlign w:val="center"/>
            <w:hideMark/>
          </w:tcPr>
          <w:p w14:paraId="3F7655CE" w14:textId="77777777" w:rsidR="00467102" w:rsidRPr="00467102" w:rsidRDefault="00467102" w:rsidP="00467102">
            <w:r w:rsidRPr="00467102">
              <w:t>X</w:t>
            </w:r>
          </w:p>
        </w:tc>
        <w:tc>
          <w:tcPr>
            <w:tcW w:w="0" w:type="auto"/>
            <w:vAlign w:val="center"/>
            <w:hideMark/>
          </w:tcPr>
          <w:p w14:paraId="39C6854C" w14:textId="77777777" w:rsidR="00467102" w:rsidRPr="00467102" w:rsidRDefault="00467102" w:rsidP="00467102">
            <w:r w:rsidRPr="00467102">
              <w:t>X</w:t>
            </w:r>
          </w:p>
        </w:tc>
        <w:tc>
          <w:tcPr>
            <w:tcW w:w="0" w:type="auto"/>
            <w:vAlign w:val="center"/>
            <w:hideMark/>
          </w:tcPr>
          <w:p w14:paraId="0FF476B3" w14:textId="77777777" w:rsidR="00467102" w:rsidRPr="00467102" w:rsidRDefault="00467102" w:rsidP="00467102">
            <w:r w:rsidRPr="00467102">
              <w:t>X</w:t>
            </w:r>
          </w:p>
        </w:tc>
      </w:tr>
    </w:tbl>
    <w:p w14:paraId="4EC41210" w14:textId="77777777" w:rsidR="00467102" w:rsidRDefault="00467102" w:rsidP="00467102">
      <w:pPr>
        <w:rPr>
          <w:b/>
          <w:bCs/>
        </w:rPr>
      </w:pPr>
    </w:p>
    <w:p w14:paraId="639F2CD3" w14:textId="48786B95" w:rsidR="00467102" w:rsidRPr="00467102" w:rsidRDefault="00467102" w:rsidP="00467102">
      <w:pPr>
        <w:rPr>
          <w:b/>
          <w:bCs/>
        </w:rPr>
      </w:pPr>
      <w:r w:rsidRPr="00467102">
        <w:rPr>
          <w:b/>
          <w:bCs/>
        </w:rPr>
        <w:t>Documenten</w:t>
      </w:r>
    </w:p>
    <w:p w14:paraId="3E543A22" w14:textId="742FB485" w:rsidR="00467102" w:rsidRDefault="00467102" w:rsidP="00467102">
      <w:pPr>
        <w:numPr>
          <w:ilvl w:val="0"/>
          <w:numId w:val="6"/>
        </w:numPr>
      </w:pPr>
      <w:commentRangeStart w:id="121"/>
      <w:r w:rsidRPr="00467102">
        <w:t>Hoe relevant is het om deze toe te voegen??</w:t>
      </w:r>
      <w:commentRangeEnd w:id="121"/>
      <w:r w:rsidR="00F25C5D">
        <w:rPr>
          <w:rStyle w:val="Verwijzingopmerking"/>
        </w:rPr>
        <w:commentReference w:id="121"/>
      </w:r>
    </w:p>
    <w:p w14:paraId="14D0430C" w14:textId="1D179097" w:rsidR="00467102" w:rsidRDefault="00467102" w:rsidP="00017335">
      <w:pPr>
        <w:pStyle w:val="Kop1"/>
      </w:pPr>
      <w:proofErr w:type="spellStart"/>
      <w:r>
        <w:lastRenderedPageBreak/>
        <w:t>Tahir</w:t>
      </w:r>
      <w:proofErr w:type="spellEnd"/>
    </w:p>
    <w:p w14:paraId="5107624C" w14:textId="77777777" w:rsidR="00017335" w:rsidRPr="00017335" w:rsidRDefault="00017335" w:rsidP="00017335">
      <w:pPr>
        <w:rPr>
          <w:b/>
          <w:bCs/>
        </w:rPr>
      </w:pPr>
      <w:r w:rsidRPr="00017335">
        <w:rPr>
          <w:b/>
          <w:bCs/>
        </w:rPr>
        <w:t xml:space="preserve">Rollen en Rechten in </w:t>
      </w:r>
      <w:proofErr w:type="spellStart"/>
      <w:r w:rsidRPr="00017335">
        <w:rPr>
          <w:b/>
          <w:bCs/>
        </w:rPr>
        <w:t>Tezza</w:t>
      </w:r>
      <w:proofErr w:type="spellEnd"/>
    </w:p>
    <w:p w14:paraId="2352CCF6" w14:textId="771ECA2B" w:rsidR="00017335" w:rsidRPr="00017335" w:rsidRDefault="00017335" w:rsidP="00017335">
      <w:r w:rsidRPr="00017335">
        <w:t xml:space="preserve">In </w:t>
      </w:r>
      <w:proofErr w:type="spellStart"/>
      <w:r w:rsidRPr="00017335">
        <w:t>Tezza</w:t>
      </w:r>
      <w:proofErr w:type="spellEnd"/>
      <w:r w:rsidRPr="00017335">
        <w:t xml:space="preserve"> wordt gebruikgemaakt van rollen en rechten om de toegang tot informatie, functionaliteiten en </w:t>
      </w:r>
      <w:proofErr w:type="spellStart"/>
      <w:r w:rsidRPr="00017335">
        <w:t>workflows</w:t>
      </w:r>
      <w:proofErr w:type="spellEnd"/>
      <w:r w:rsidRPr="00017335">
        <w:t xml:space="preserve"> te beheren. Deze rollen worden gebaseerd op de onderliggende systemen </w:t>
      </w:r>
      <w:proofErr w:type="spellStart"/>
      <w:r w:rsidRPr="00017335">
        <w:rPr>
          <w:b/>
          <w:bCs/>
        </w:rPr>
        <w:t>Alfresco</w:t>
      </w:r>
      <w:proofErr w:type="spellEnd"/>
      <w:r w:rsidRPr="00017335">
        <w:t xml:space="preserve"> en </w:t>
      </w:r>
      <w:proofErr w:type="spellStart"/>
      <w:r w:rsidRPr="00017335">
        <w:rPr>
          <w:b/>
          <w:bCs/>
        </w:rPr>
        <w:t>Camunda</w:t>
      </w:r>
      <w:proofErr w:type="spellEnd"/>
      <w:r w:rsidRPr="00017335">
        <w:rPr>
          <w:b/>
          <w:bCs/>
        </w:rPr>
        <w:t>/GZAC</w:t>
      </w:r>
      <w:ins w:id="122" w:author="Olav Allema" w:date="2025-06-23T16:33:00Z" w16du:dateUtc="2025-06-23T14:33:00Z">
        <w:r w:rsidR="007A01B8">
          <w:t xml:space="preserve">. </w:t>
        </w:r>
      </w:ins>
      <w:ins w:id="123" w:author="Olav Allema" w:date="2025-06-23T16:34:00Z" w16du:dateUtc="2025-06-23T14:34:00Z">
        <w:r w:rsidR="00667168">
          <w:t>Rechten</w:t>
        </w:r>
      </w:ins>
      <w:del w:id="124" w:author="Olav Allema" w:date="2025-06-23T16:33:00Z" w16du:dateUtc="2025-06-23T14:33:00Z">
        <w:r w:rsidRPr="00017335" w:rsidDel="007A01B8">
          <w:delText>, en</w:delText>
        </w:r>
      </w:del>
      <w:r w:rsidRPr="00017335">
        <w:t xml:space="preserve"> worden via </w:t>
      </w:r>
      <w:proofErr w:type="spellStart"/>
      <w:r w:rsidRPr="00017335">
        <w:rPr>
          <w:b/>
          <w:bCs/>
        </w:rPr>
        <w:t>Keycloak</w:t>
      </w:r>
      <w:proofErr w:type="spellEnd"/>
      <w:r w:rsidRPr="00017335">
        <w:t xml:space="preserve"> aan gebruikers toegewezen.</w:t>
      </w:r>
    </w:p>
    <w:p w14:paraId="43DEDA6C" w14:textId="77777777" w:rsidR="00017335" w:rsidRDefault="00017335" w:rsidP="00017335">
      <w:pPr>
        <w:rPr>
          <w:b/>
          <w:bCs/>
        </w:rPr>
      </w:pPr>
    </w:p>
    <w:p w14:paraId="3A8DBA8E" w14:textId="24C20FA4" w:rsidR="00017335" w:rsidRPr="00017335" w:rsidRDefault="00017335" w:rsidP="00017335">
      <w:pPr>
        <w:rPr>
          <w:b/>
          <w:bCs/>
        </w:rPr>
      </w:pPr>
      <w:r w:rsidRPr="00017335">
        <w:rPr>
          <w:b/>
          <w:bCs/>
        </w:rPr>
        <w:t>Functionaliteiten</w:t>
      </w:r>
    </w:p>
    <w:p w14:paraId="6A3AB479" w14:textId="77777777" w:rsidR="00017335" w:rsidRPr="00017335" w:rsidRDefault="00017335" w:rsidP="00017335">
      <w:pPr>
        <w:rPr>
          <w:b/>
          <w:bCs/>
        </w:rPr>
      </w:pPr>
      <w:r w:rsidRPr="00017335">
        <w:rPr>
          <w:b/>
          <w:bCs/>
        </w:rPr>
        <w:t xml:space="preserve">Rollen en Rechten in </w:t>
      </w:r>
      <w:proofErr w:type="spellStart"/>
      <w:r w:rsidRPr="00017335">
        <w:rPr>
          <w:b/>
          <w:bCs/>
        </w:rPr>
        <w:t>Alfresco</w:t>
      </w:r>
      <w:proofErr w:type="spellEnd"/>
    </w:p>
    <w:p w14:paraId="692A6C75" w14:textId="77777777" w:rsidR="00017335" w:rsidRPr="00017335" w:rsidRDefault="00017335" w:rsidP="00017335">
      <w:proofErr w:type="spellStart"/>
      <w:r w:rsidRPr="00017335">
        <w:t>Tezza</w:t>
      </w:r>
      <w:proofErr w:type="spellEnd"/>
      <w:r w:rsidRPr="00017335">
        <w:t xml:space="preserve"> maakt gebruik van </w:t>
      </w:r>
      <w:proofErr w:type="spellStart"/>
      <w:r w:rsidRPr="00017335">
        <w:t>Alfresco</w:t>
      </w:r>
      <w:proofErr w:type="spellEnd"/>
      <w:r w:rsidRPr="00017335">
        <w:t xml:space="preserve"> voor het beheren van documenten en metadata. </w:t>
      </w:r>
      <w:proofErr w:type="spellStart"/>
      <w:r w:rsidRPr="00017335">
        <w:t>Alfresco</w:t>
      </w:r>
      <w:proofErr w:type="spellEnd"/>
      <w:r w:rsidRPr="00017335">
        <w:t xml:space="preserve"> ondersteunt verschillende standaard rollen, die zijn vertaald naar Nederlandse benamingen voor </w:t>
      </w:r>
      <w:proofErr w:type="spellStart"/>
      <w:r w:rsidRPr="00017335">
        <w:t>Tezza</w:t>
      </w:r>
      <w:proofErr w:type="spellEnd"/>
      <w:r w:rsidRPr="00017335">
        <w:t>.</w:t>
      </w:r>
    </w:p>
    <w:p w14:paraId="0E2BB7F2" w14:textId="77777777" w:rsidR="00C67A03" w:rsidRDefault="00C67A03" w:rsidP="00017335">
      <w:pPr>
        <w:rPr>
          <w:ins w:id="125" w:author="Olav Allema" w:date="2025-06-23T16:36:00Z" w16du:dateUtc="2025-06-23T14:36:00Z"/>
          <w:b/>
          <w:bCs/>
        </w:rPr>
      </w:pPr>
    </w:p>
    <w:p w14:paraId="1B8FB0ED" w14:textId="07060CF5" w:rsidR="00017335" w:rsidRPr="00017335" w:rsidRDefault="00017335" w:rsidP="00017335">
      <w:pPr>
        <w:rPr>
          <w:b/>
          <w:bCs/>
        </w:rPr>
      </w:pPr>
      <w:commentRangeStart w:id="126"/>
      <w:r w:rsidRPr="00017335">
        <w:rPr>
          <w:b/>
          <w:bCs/>
        </w:rPr>
        <w:t>Beschikbare Rollen</w:t>
      </w:r>
      <w:commentRangeEnd w:id="126"/>
      <w:r w:rsidR="00751BB9">
        <w:rPr>
          <w:rStyle w:val="Verwijzingopmerking"/>
        </w:rPr>
        <w:commentReference w:id="126"/>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0"/>
        <w:gridCol w:w="2041"/>
        <w:gridCol w:w="5651"/>
      </w:tblGrid>
      <w:tr w:rsidR="00017335" w:rsidRPr="00017335" w14:paraId="0C1D7FED" w14:textId="77777777" w:rsidTr="00017335">
        <w:trPr>
          <w:tblCellSpacing w:w="15" w:type="dxa"/>
        </w:trPr>
        <w:tc>
          <w:tcPr>
            <w:tcW w:w="0" w:type="auto"/>
            <w:vAlign w:val="center"/>
            <w:hideMark/>
          </w:tcPr>
          <w:p w14:paraId="72834791" w14:textId="77777777" w:rsidR="00017335" w:rsidRPr="00017335" w:rsidRDefault="00017335" w:rsidP="00017335">
            <w:proofErr w:type="spellStart"/>
            <w:r w:rsidRPr="00017335">
              <w:t>Alfresco</w:t>
            </w:r>
            <w:proofErr w:type="spellEnd"/>
            <w:r w:rsidRPr="00017335">
              <w:t xml:space="preserve"> Rol</w:t>
            </w:r>
          </w:p>
        </w:tc>
        <w:tc>
          <w:tcPr>
            <w:tcW w:w="0" w:type="auto"/>
            <w:vAlign w:val="center"/>
            <w:hideMark/>
          </w:tcPr>
          <w:p w14:paraId="315D6CDA" w14:textId="77777777" w:rsidR="00017335" w:rsidRPr="00017335" w:rsidRDefault="00017335" w:rsidP="00017335">
            <w:r w:rsidRPr="00017335">
              <w:t>Nederlandse Benaming</w:t>
            </w:r>
          </w:p>
        </w:tc>
        <w:tc>
          <w:tcPr>
            <w:tcW w:w="0" w:type="auto"/>
            <w:vAlign w:val="center"/>
            <w:hideMark/>
          </w:tcPr>
          <w:p w14:paraId="6825C5AE" w14:textId="77777777" w:rsidR="00017335" w:rsidRPr="00017335" w:rsidRDefault="00017335" w:rsidP="00017335">
            <w:r w:rsidRPr="00017335">
              <w:t>Beschrijving</w:t>
            </w:r>
          </w:p>
        </w:tc>
      </w:tr>
      <w:tr w:rsidR="00017335" w:rsidRPr="00017335" w14:paraId="07F47A8A" w14:textId="77777777" w:rsidTr="00017335">
        <w:trPr>
          <w:tblCellSpacing w:w="15" w:type="dxa"/>
        </w:trPr>
        <w:tc>
          <w:tcPr>
            <w:tcW w:w="0" w:type="auto"/>
            <w:vAlign w:val="center"/>
            <w:hideMark/>
          </w:tcPr>
          <w:p w14:paraId="62C16729" w14:textId="77777777" w:rsidR="00017335" w:rsidRPr="00017335" w:rsidRDefault="00017335" w:rsidP="00017335">
            <w:r w:rsidRPr="00017335">
              <w:t>Consumer</w:t>
            </w:r>
          </w:p>
        </w:tc>
        <w:tc>
          <w:tcPr>
            <w:tcW w:w="0" w:type="auto"/>
            <w:vAlign w:val="center"/>
            <w:hideMark/>
          </w:tcPr>
          <w:p w14:paraId="309F7559" w14:textId="77777777" w:rsidR="00017335" w:rsidRPr="00017335" w:rsidRDefault="00017335" w:rsidP="00017335">
            <w:r w:rsidRPr="00017335">
              <w:rPr>
                <w:b/>
                <w:bCs/>
              </w:rPr>
              <w:t>Raadpleger</w:t>
            </w:r>
          </w:p>
        </w:tc>
        <w:tc>
          <w:tcPr>
            <w:tcW w:w="0" w:type="auto"/>
            <w:vAlign w:val="center"/>
            <w:hideMark/>
          </w:tcPr>
          <w:p w14:paraId="7065AEEC" w14:textId="77777777" w:rsidR="00017335" w:rsidRPr="00017335" w:rsidRDefault="00017335" w:rsidP="00017335">
            <w:r w:rsidRPr="00017335">
              <w:t>Kan documenten en dossiers bekijken, maar niet wijzigen of toevoegen.</w:t>
            </w:r>
          </w:p>
        </w:tc>
      </w:tr>
      <w:tr w:rsidR="00017335" w:rsidRPr="00017335" w14:paraId="3589738C" w14:textId="77777777" w:rsidTr="00017335">
        <w:trPr>
          <w:tblCellSpacing w:w="15" w:type="dxa"/>
        </w:trPr>
        <w:tc>
          <w:tcPr>
            <w:tcW w:w="0" w:type="auto"/>
            <w:vAlign w:val="center"/>
            <w:hideMark/>
          </w:tcPr>
          <w:p w14:paraId="490DBBB3" w14:textId="77777777" w:rsidR="00017335" w:rsidRPr="00017335" w:rsidRDefault="00017335" w:rsidP="00017335">
            <w:proofErr w:type="spellStart"/>
            <w:r w:rsidRPr="00017335">
              <w:t>Contributor</w:t>
            </w:r>
            <w:proofErr w:type="spellEnd"/>
          </w:p>
        </w:tc>
        <w:tc>
          <w:tcPr>
            <w:tcW w:w="0" w:type="auto"/>
            <w:vAlign w:val="center"/>
            <w:hideMark/>
          </w:tcPr>
          <w:p w14:paraId="2EE6AB61" w14:textId="77777777" w:rsidR="00017335" w:rsidRPr="00017335" w:rsidRDefault="00017335" w:rsidP="00017335">
            <w:r w:rsidRPr="00017335">
              <w:rPr>
                <w:b/>
                <w:bCs/>
              </w:rPr>
              <w:t>Bijdrager</w:t>
            </w:r>
          </w:p>
        </w:tc>
        <w:tc>
          <w:tcPr>
            <w:tcW w:w="0" w:type="auto"/>
            <w:vAlign w:val="center"/>
            <w:hideMark/>
          </w:tcPr>
          <w:p w14:paraId="62496A8C" w14:textId="77777777" w:rsidR="00017335" w:rsidRPr="00017335" w:rsidRDefault="00017335" w:rsidP="00017335">
            <w:r w:rsidRPr="00017335">
              <w:t>Kan nieuwe documenten toevoegen, maar bestaande documenten niet wijzigen.</w:t>
            </w:r>
          </w:p>
        </w:tc>
      </w:tr>
      <w:tr w:rsidR="00017335" w:rsidRPr="00017335" w14:paraId="071A00E7" w14:textId="77777777" w:rsidTr="00017335">
        <w:trPr>
          <w:tblCellSpacing w:w="15" w:type="dxa"/>
        </w:trPr>
        <w:tc>
          <w:tcPr>
            <w:tcW w:w="0" w:type="auto"/>
            <w:vAlign w:val="center"/>
            <w:hideMark/>
          </w:tcPr>
          <w:p w14:paraId="752290E8" w14:textId="77777777" w:rsidR="00017335" w:rsidRPr="00017335" w:rsidRDefault="00017335" w:rsidP="00017335">
            <w:r w:rsidRPr="00017335">
              <w:t>Collaborator</w:t>
            </w:r>
          </w:p>
        </w:tc>
        <w:tc>
          <w:tcPr>
            <w:tcW w:w="0" w:type="auto"/>
            <w:vAlign w:val="center"/>
            <w:hideMark/>
          </w:tcPr>
          <w:p w14:paraId="4A1E0652" w14:textId="77777777" w:rsidR="00017335" w:rsidRPr="00017335" w:rsidRDefault="00017335" w:rsidP="00017335">
            <w:r w:rsidRPr="00017335">
              <w:rPr>
                <w:b/>
                <w:bCs/>
              </w:rPr>
              <w:t>Medewerker</w:t>
            </w:r>
          </w:p>
        </w:tc>
        <w:tc>
          <w:tcPr>
            <w:tcW w:w="0" w:type="auto"/>
            <w:vAlign w:val="center"/>
            <w:hideMark/>
          </w:tcPr>
          <w:p w14:paraId="7CE56328" w14:textId="77777777" w:rsidR="00017335" w:rsidRPr="00017335" w:rsidRDefault="00017335" w:rsidP="00017335">
            <w:r w:rsidRPr="00017335">
              <w:t>Kan documenten toevoegen, wijzigen en verwijderen binnen eigen bevoegdheid.</w:t>
            </w:r>
          </w:p>
        </w:tc>
      </w:tr>
      <w:tr w:rsidR="00017335" w:rsidRPr="00017335" w14:paraId="6F81EB29" w14:textId="77777777" w:rsidTr="00017335">
        <w:trPr>
          <w:tblCellSpacing w:w="15" w:type="dxa"/>
        </w:trPr>
        <w:tc>
          <w:tcPr>
            <w:tcW w:w="0" w:type="auto"/>
            <w:vAlign w:val="center"/>
            <w:hideMark/>
          </w:tcPr>
          <w:p w14:paraId="0BA14BB4" w14:textId="77777777" w:rsidR="00017335" w:rsidRPr="00017335" w:rsidRDefault="00017335" w:rsidP="00017335">
            <w:r w:rsidRPr="00017335">
              <w:t>Manager</w:t>
            </w:r>
          </w:p>
        </w:tc>
        <w:tc>
          <w:tcPr>
            <w:tcW w:w="0" w:type="auto"/>
            <w:vAlign w:val="center"/>
            <w:hideMark/>
          </w:tcPr>
          <w:p w14:paraId="45E1EB31" w14:textId="77777777" w:rsidR="00017335" w:rsidRPr="00017335" w:rsidRDefault="00017335" w:rsidP="00017335">
            <w:r w:rsidRPr="00017335">
              <w:rPr>
                <w:b/>
                <w:bCs/>
              </w:rPr>
              <w:t>Beheerder</w:t>
            </w:r>
          </w:p>
        </w:tc>
        <w:tc>
          <w:tcPr>
            <w:tcW w:w="0" w:type="auto"/>
            <w:vAlign w:val="center"/>
            <w:hideMark/>
          </w:tcPr>
          <w:p w14:paraId="0708967D" w14:textId="77777777" w:rsidR="00017335" w:rsidRPr="00017335" w:rsidRDefault="00017335" w:rsidP="00017335">
            <w:r w:rsidRPr="00017335">
              <w:t>Heeft volledige controle over documenten, dossiers en toegangsrechten.</w:t>
            </w:r>
          </w:p>
        </w:tc>
      </w:tr>
    </w:tbl>
    <w:p w14:paraId="0A51A320" w14:textId="77777777" w:rsidR="00C67A03" w:rsidRDefault="00C67A03" w:rsidP="00017335">
      <w:pPr>
        <w:rPr>
          <w:ins w:id="127" w:author="Olav Allema" w:date="2025-06-23T16:36:00Z" w16du:dateUtc="2025-06-23T14:36:00Z"/>
          <w:b/>
          <w:bCs/>
        </w:rPr>
      </w:pPr>
    </w:p>
    <w:p w14:paraId="6627751C" w14:textId="11CF21EB" w:rsidR="00017335" w:rsidRPr="00017335" w:rsidRDefault="00CC39BD" w:rsidP="00017335">
      <w:ins w:id="128" w:author="Olav Allema" w:date="2025-06-23T16:36:00Z" w16du:dateUtc="2025-06-23T14:36:00Z">
        <w:r w:rsidRPr="00CC39BD">
          <w:rPr>
            <w:rPrChange w:id="129" w:author="Olav Allema" w:date="2025-06-23T16:36:00Z" w16du:dateUtc="2025-06-23T14:36:00Z">
              <w:rPr>
                <w:b/>
                <w:bCs/>
              </w:rPr>
            </w:rPrChange>
          </w:rPr>
          <w:t>NB.</w:t>
        </w:r>
        <w:r>
          <w:rPr>
            <w:b/>
            <w:bCs/>
          </w:rPr>
          <w:t xml:space="preserve"> </w:t>
        </w:r>
      </w:ins>
      <w:r w:rsidR="00017335" w:rsidRPr="00017335">
        <w:rPr>
          <w:b/>
          <w:bCs/>
        </w:rPr>
        <w:t>Belangrijk</w:t>
      </w:r>
      <w:r w:rsidR="00017335" w:rsidRPr="00017335">
        <w:t xml:space="preserve">: Rollen in </w:t>
      </w:r>
      <w:proofErr w:type="spellStart"/>
      <w:r w:rsidR="00017335" w:rsidRPr="00017335">
        <w:t>Alfresco</w:t>
      </w:r>
      <w:proofErr w:type="spellEnd"/>
      <w:r w:rsidR="00017335" w:rsidRPr="00017335">
        <w:t xml:space="preserve"> worden per map of document gedefinieerd. Rechten kunnen worden geërfd of expliciet toegewezen.</w:t>
      </w:r>
    </w:p>
    <w:p w14:paraId="12C49EB2" w14:textId="5D29E610" w:rsidR="00017335" w:rsidRPr="00017335" w:rsidDel="00CC39BD" w:rsidRDefault="00017335" w:rsidP="00017335">
      <w:pPr>
        <w:rPr>
          <w:del w:id="130" w:author="Olav Allema" w:date="2025-06-23T16:36:00Z" w16du:dateUtc="2025-06-23T14:36:00Z"/>
        </w:rPr>
      </w:pPr>
      <w:r w:rsidRPr="00017335">
        <w:rPr>
          <w:b/>
          <w:bCs/>
        </w:rPr>
        <w:t>Voorbeeld</w:t>
      </w:r>
      <w:r w:rsidRPr="00017335">
        <w:t>:</w:t>
      </w:r>
      <w:ins w:id="131" w:author="Olav Allema" w:date="2025-06-23T16:36:00Z" w16du:dateUtc="2025-06-23T14:36:00Z">
        <w:r w:rsidR="00CC39BD">
          <w:t xml:space="preserve"> </w:t>
        </w:r>
      </w:ins>
    </w:p>
    <w:p w14:paraId="1C08DF3E" w14:textId="77777777" w:rsidR="00017335" w:rsidRPr="00017335" w:rsidRDefault="00017335" w:rsidP="00017335">
      <w:r w:rsidRPr="00017335">
        <w:t xml:space="preserve">Een </w:t>
      </w:r>
      <w:r w:rsidRPr="00017335">
        <w:rPr>
          <w:b/>
          <w:bCs/>
        </w:rPr>
        <w:t>raadpleger</w:t>
      </w:r>
      <w:r w:rsidRPr="00017335">
        <w:t xml:space="preserve"> kan toegang krijgen tot de documentenbibliotheek, maar alleen documenten bekijken. Een </w:t>
      </w:r>
      <w:r w:rsidRPr="00017335">
        <w:rPr>
          <w:b/>
          <w:bCs/>
        </w:rPr>
        <w:t>beheerder</w:t>
      </w:r>
      <w:r w:rsidRPr="00017335">
        <w:t xml:space="preserve"> kan documenten aanmaken, bewerken en rechten beheren.</w:t>
      </w:r>
    </w:p>
    <w:p w14:paraId="3C55A8A2" w14:textId="77777777" w:rsidR="00017335" w:rsidRDefault="00017335" w:rsidP="00017335">
      <w:pPr>
        <w:rPr>
          <w:b/>
          <w:bCs/>
        </w:rPr>
      </w:pPr>
    </w:p>
    <w:p w14:paraId="1B69196E" w14:textId="576E44E3" w:rsidR="00017335" w:rsidRPr="00017335" w:rsidRDefault="00017335" w:rsidP="00017335">
      <w:pPr>
        <w:rPr>
          <w:b/>
          <w:bCs/>
        </w:rPr>
      </w:pPr>
      <w:r w:rsidRPr="00017335">
        <w:rPr>
          <w:b/>
          <w:bCs/>
        </w:rPr>
        <w:t xml:space="preserve">Rollen en Rechten in </w:t>
      </w:r>
      <w:proofErr w:type="spellStart"/>
      <w:r w:rsidRPr="00017335">
        <w:rPr>
          <w:b/>
          <w:bCs/>
        </w:rPr>
        <w:t>Camunda</w:t>
      </w:r>
      <w:proofErr w:type="spellEnd"/>
      <w:r w:rsidRPr="00017335">
        <w:rPr>
          <w:b/>
          <w:bCs/>
        </w:rPr>
        <w:t>/GZAC</w:t>
      </w:r>
    </w:p>
    <w:p w14:paraId="2A014483" w14:textId="77777777" w:rsidR="00017335" w:rsidRPr="00017335" w:rsidRDefault="00017335" w:rsidP="00017335">
      <w:proofErr w:type="spellStart"/>
      <w:r w:rsidRPr="00017335">
        <w:t>Tezza</w:t>
      </w:r>
      <w:proofErr w:type="spellEnd"/>
      <w:r w:rsidRPr="00017335">
        <w:t xml:space="preserve"> integreert met </w:t>
      </w:r>
      <w:proofErr w:type="spellStart"/>
      <w:r w:rsidRPr="00017335">
        <w:rPr>
          <w:b/>
          <w:bCs/>
        </w:rPr>
        <w:t>Camunda</w:t>
      </w:r>
      <w:proofErr w:type="spellEnd"/>
      <w:r w:rsidRPr="00017335">
        <w:t xml:space="preserve"> en </w:t>
      </w:r>
      <w:r w:rsidRPr="00017335">
        <w:rPr>
          <w:b/>
          <w:bCs/>
        </w:rPr>
        <w:t>GZAC</w:t>
      </w:r>
      <w:r w:rsidRPr="00017335">
        <w:t xml:space="preserve"> voor het beheren van </w:t>
      </w:r>
      <w:proofErr w:type="spellStart"/>
      <w:r w:rsidRPr="00017335">
        <w:t>workflows</w:t>
      </w:r>
      <w:proofErr w:type="spellEnd"/>
      <w:r w:rsidRPr="00017335">
        <w:t xml:space="preserve"> en processen. Rollen worden toegewezen via </w:t>
      </w:r>
      <w:proofErr w:type="spellStart"/>
      <w:r w:rsidRPr="00017335">
        <w:rPr>
          <w:b/>
          <w:bCs/>
        </w:rPr>
        <w:t>Keycloak</w:t>
      </w:r>
      <w:proofErr w:type="spellEnd"/>
      <w:r w:rsidRPr="00017335">
        <w:t xml:space="preserve">, die de toegangsrechten regelt binnen </w:t>
      </w:r>
      <w:proofErr w:type="spellStart"/>
      <w:r w:rsidRPr="00017335">
        <w:t>Tezza</w:t>
      </w:r>
      <w:proofErr w:type="spellEnd"/>
      <w:r w:rsidRPr="00017335">
        <w:t>.</w:t>
      </w:r>
    </w:p>
    <w:p w14:paraId="0DAE2E3C" w14:textId="77777777" w:rsidR="00017335" w:rsidRPr="00017335" w:rsidRDefault="00017335" w:rsidP="00017335">
      <w:pPr>
        <w:rPr>
          <w:b/>
          <w:bCs/>
        </w:rPr>
      </w:pPr>
      <w:proofErr w:type="spellStart"/>
      <w:r w:rsidRPr="00017335">
        <w:rPr>
          <w:b/>
          <w:bCs/>
        </w:rPr>
        <w:t>Camunda</w:t>
      </w:r>
      <w:proofErr w:type="spellEnd"/>
      <w:r w:rsidRPr="00017335">
        <w:rPr>
          <w:b/>
          <w:bCs/>
        </w:rPr>
        <w:t>/GZAC Rollen</w:t>
      </w:r>
    </w:p>
    <w:p w14:paraId="6E3062B3" w14:textId="77777777" w:rsidR="00017335" w:rsidRPr="00017335" w:rsidRDefault="00017335" w:rsidP="00017335">
      <w:r w:rsidRPr="00017335">
        <w:t xml:space="preserve">De volgende rollen zijn beschikbaar in </w:t>
      </w:r>
      <w:proofErr w:type="spellStart"/>
      <w:r w:rsidRPr="00017335">
        <w:t>Camunda</w:t>
      </w:r>
      <w:proofErr w:type="spellEnd"/>
      <w:r w:rsidRPr="00017335">
        <w:t>/GZAC:</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880"/>
        <w:gridCol w:w="1563"/>
        <w:gridCol w:w="4629"/>
      </w:tblGrid>
      <w:tr w:rsidR="00017335" w:rsidRPr="00017335" w14:paraId="0518E13B" w14:textId="77777777" w:rsidTr="00017335">
        <w:trPr>
          <w:tblCellSpacing w:w="15" w:type="dxa"/>
        </w:trPr>
        <w:tc>
          <w:tcPr>
            <w:tcW w:w="0" w:type="auto"/>
            <w:vAlign w:val="center"/>
            <w:hideMark/>
          </w:tcPr>
          <w:p w14:paraId="514761FD" w14:textId="77777777" w:rsidR="00017335" w:rsidRPr="00017335" w:rsidRDefault="00017335" w:rsidP="00017335">
            <w:r w:rsidRPr="00017335">
              <w:t>Rol/Profiel</w:t>
            </w:r>
          </w:p>
        </w:tc>
        <w:tc>
          <w:tcPr>
            <w:tcW w:w="0" w:type="auto"/>
            <w:vAlign w:val="center"/>
            <w:hideMark/>
          </w:tcPr>
          <w:p w14:paraId="3A871594" w14:textId="77777777" w:rsidR="00017335" w:rsidRPr="00017335" w:rsidRDefault="00017335" w:rsidP="00017335">
            <w:r w:rsidRPr="00017335">
              <w:t>Permissie</w:t>
            </w:r>
          </w:p>
        </w:tc>
        <w:tc>
          <w:tcPr>
            <w:tcW w:w="0" w:type="auto"/>
            <w:vAlign w:val="center"/>
            <w:hideMark/>
          </w:tcPr>
          <w:p w14:paraId="6B53B378" w14:textId="77777777" w:rsidR="00017335" w:rsidRPr="00017335" w:rsidRDefault="00017335" w:rsidP="00017335">
            <w:r w:rsidRPr="00017335">
              <w:t>Beschrijving</w:t>
            </w:r>
          </w:p>
        </w:tc>
      </w:tr>
      <w:tr w:rsidR="00017335" w:rsidRPr="00017335" w14:paraId="23331624" w14:textId="77777777" w:rsidTr="00017335">
        <w:trPr>
          <w:tblCellSpacing w:w="15" w:type="dxa"/>
        </w:trPr>
        <w:tc>
          <w:tcPr>
            <w:tcW w:w="0" w:type="auto"/>
            <w:vAlign w:val="center"/>
            <w:hideMark/>
          </w:tcPr>
          <w:p w14:paraId="268557CC" w14:textId="77777777" w:rsidR="00017335" w:rsidRPr="00017335" w:rsidRDefault="00017335" w:rsidP="00017335">
            <w:proofErr w:type="spellStart"/>
            <w:r w:rsidRPr="00017335">
              <w:t>ZaakType</w:t>
            </w:r>
            <w:proofErr w:type="spellEnd"/>
            <w:r w:rsidRPr="00017335">
              <w:t>/</w:t>
            </w:r>
            <w:proofErr w:type="spellStart"/>
            <w:r w:rsidRPr="00017335">
              <w:t>ObjectType</w:t>
            </w:r>
            <w:proofErr w:type="spellEnd"/>
            <w:r w:rsidRPr="00017335">
              <w:t xml:space="preserve"> medewerker</w:t>
            </w:r>
          </w:p>
        </w:tc>
        <w:tc>
          <w:tcPr>
            <w:tcW w:w="0" w:type="auto"/>
            <w:vAlign w:val="center"/>
            <w:hideMark/>
          </w:tcPr>
          <w:p w14:paraId="6485EBE6" w14:textId="77777777" w:rsidR="00017335" w:rsidRPr="00017335" w:rsidRDefault="00017335" w:rsidP="00017335">
            <w:r w:rsidRPr="00017335">
              <w:t>Proces starten</w:t>
            </w:r>
          </w:p>
        </w:tc>
        <w:tc>
          <w:tcPr>
            <w:tcW w:w="0" w:type="auto"/>
            <w:vAlign w:val="center"/>
            <w:hideMark/>
          </w:tcPr>
          <w:p w14:paraId="00B7B8A4" w14:textId="77777777" w:rsidR="00017335" w:rsidRPr="00017335" w:rsidRDefault="00017335" w:rsidP="00017335">
            <w:r w:rsidRPr="00017335">
              <w:t>Kan specifieke processen starten die geconfigureerd zijn voor deze rol.</w:t>
            </w:r>
          </w:p>
        </w:tc>
      </w:tr>
      <w:tr w:rsidR="00017335" w:rsidRPr="00017335" w14:paraId="31C51C5F" w14:textId="77777777" w:rsidTr="00017335">
        <w:trPr>
          <w:tblCellSpacing w:w="15" w:type="dxa"/>
        </w:trPr>
        <w:tc>
          <w:tcPr>
            <w:tcW w:w="0" w:type="auto"/>
            <w:vAlign w:val="center"/>
            <w:hideMark/>
          </w:tcPr>
          <w:p w14:paraId="79E51D25" w14:textId="77777777" w:rsidR="00017335" w:rsidRPr="00017335" w:rsidRDefault="00017335" w:rsidP="00017335">
            <w:proofErr w:type="spellStart"/>
            <w:r w:rsidRPr="00017335">
              <w:t>ZaakType</w:t>
            </w:r>
            <w:proofErr w:type="spellEnd"/>
            <w:r w:rsidRPr="00017335">
              <w:t>/</w:t>
            </w:r>
            <w:proofErr w:type="spellStart"/>
            <w:r w:rsidRPr="00017335">
              <w:t>ObjectType</w:t>
            </w:r>
            <w:proofErr w:type="spellEnd"/>
            <w:r w:rsidRPr="00017335">
              <w:t xml:space="preserve"> raadpleger</w:t>
            </w:r>
          </w:p>
        </w:tc>
        <w:tc>
          <w:tcPr>
            <w:tcW w:w="0" w:type="auto"/>
            <w:vAlign w:val="center"/>
            <w:hideMark/>
          </w:tcPr>
          <w:p w14:paraId="659C1760" w14:textId="77777777" w:rsidR="00017335" w:rsidRPr="00017335" w:rsidRDefault="00017335" w:rsidP="00017335">
            <w:r w:rsidRPr="00017335">
              <w:t>Taak uitvoeren</w:t>
            </w:r>
          </w:p>
        </w:tc>
        <w:tc>
          <w:tcPr>
            <w:tcW w:w="0" w:type="auto"/>
            <w:vAlign w:val="center"/>
            <w:hideMark/>
          </w:tcPr>
          <w:p w14:paraId="3039BAEE" w14:textId="77777777" w:rsidR="00017335" w:rsidRPr="00017335" w:rsidRDefault="00017335" w:rsidP="00017335">
            <w:r w:rsidRPr="00017335">
              <w:t>Kan taken claimen en uitvoeren die aan hem/haar zijn toegewezen of aan de groep.</w:t>
            </w:r>
          </w:p>
        </w:tc>
      </w:tr>
      <w:tr w:rsidR="00017335" w:rsidRPr="00017335" w14:paraId="4F38A386" w14:textId="77777777" w:rsidTr="00017335">
        <w:trPr>
          <w:tblCellSpacing w:w="15" w:type="dxa"/>
        </w:trPr>
        <w:tc>
          <w:tcPr>
            <w:tcW w:w="0" w:type="auto"/>
            <w:vAlign w:val="center"/>
            <w:hideMark/>
          </w:tcPr>
          <w:p w14:paraId="71DE2F2B" w14:textId="77777777" w:rsidR="00017335" w:rsidRPr="00017335" w:rsidRDefault="00017335" w:rsidP="00017335">
            <w:proofErr w:type="spellStart"/>
            <w:r w:rsidRPr="00017335">
              <w:t>Tezza</w:t>
            </w:r>
            <w:proofErr w:type="spellEnd"/>
            <w:r w:rsidRPr="00017335">
              <w:t xml:space="preserve"> Beheer</w:t>
            </w:r>
          </w:p>
        </w:tc>
        <w:tc>
          <w:tcPr>
            <w:tcW w:w="0" w:type="auto"/>
            <w:vAlign w:val="center"/>
            <w:hideMark/>
          </w:tcPr>
          <w:p w14:paraId="73C46979" w14:textId="77777777" w:rsidR="00017335" w:rsidRPr="00017335" w:rsidRDefault="00017335" w:rsidP="00017335">
            <w:r w:rsidRPr="00017335">
              <w:t>ROLE_ADMIN</w:t>
            </w:r>
          </w:p>
        </w:tc>
        <w:tc>
          <w:tcPr>
            <w:tcW w:w="0" w:type="auto"/>
            <w:vAlign w:val="center"/>
            <w:hideMark/>
          </w:tcPr>
          <w:p w14:paraId="510F3387" w14:textId="77777777" w:rsidR="00017335" w:rsidRPr="00017335" w:rsidRDefault="00017335" w:rsidP="00017335">
            <w:r w:rsidRPr="00017335">
              <w:t xml:space="preserve">Heeft volledige rechten over processen, taken en gebruikers in </w:t>
            </w:r>
            <w:proofErr w:type="spellStart"/>
            <w:r w:rsidRPr="00017335">
              <w:t>Camunda</w:t>
            </w:r>
            <w:proofErr w:type="spellEnd"/>
            <w:r w:rsidRPr="00017335">
              <w:t>.</w:t>
            </w:r>
          </w:p>
        </w:tc>
      </w:tr>
      <w:tr w:rsidR="00017335" w:rsidRPr="00017335" w14:paraId="55994FD8" w14:textId="77777777" w:rsidTr="00017335">
        <w:trPr>
          <w:tblCellSpacing w:w="15" w:type="dxa"/>
        </w:trPr>
        <w:tc>
          <w:tcPr>
            <w:tcW w:w="0" w:type="auto"/>
            <w:vAlign w:val="center"/>
            <w:hideMark/>
          </w:tcPr>
          <w:p w14:paraId="4AE63195" w14:textId="77777777" w:rsidR="00017335" w:rsidRPr="00017335" w:rsidRDefault="00017335" w:rsidP="00017335">
            <w:commentRangeStart w:id="132"/>
            <w:proofErr w:type="spellStart"/>
            <w:r w:rsidRPr="00017335">
              <w:lastRenderedPageBreak/>
              <w:t>ZaakType</w:t>
            </w:r>
            <w:proofErr w:type="spellEnd"/>
            <w:r w:rsidRPr="00017335">
              <w:t>/</w:t>
            </w:r>
            <w:proofErr w:type="spellStart"/>
            <w:r w:rsidRPr="00017335">
              <w:t>ObjectType</w:t>
            </w:r>
            <w:proofErr w:type="spellEnd"/>
            <w:r w:rsidRPr="00017335">
              <w:t xml:space="preserve"> medewerker</w:t>
            </w:r>
            <w:commentRangeEnd w:id="132"/>
            <w:r w:rsidR="00D54F00">
              <w:rPr>
                <w:rStyle w:val="Verwijzingopmerking"/>
              </w:rPr>
              <w:commentReference w:id="132"/>
            </w:r>
          </w:p>
        </w:tc>
        <w:tc>
          <w:tcPr>
            <w:tcW w:w="0" w:type="auto"/>
            <w:vAlign w:val="center"/>
            <w:hideMark/>
          </w:tcPr>
          <w:p w14:paraId="7C08FC2A" w14:textId="77777777" w:rsidR="00017335" w:rsidRPr="00017335" w:rsidRDefault="00017335" w:rsidP="00017335">
            <w:r w:rsidRPr="00017335">
              <w:t>Proces bekijken</w:t>
            </w:r>
          </w:p>
        </w:tc>
        <w:tc>
          <w:tcPr>
            <w:tcW w:w="0" w:type="auto"/>
            <w:vAlign w:val="center"/>
            <w:hideMark/>
          </w:tcPr>
          <w:p w14:paraId="7FBECBB1" w14:textId="77777777" w:rsidR="00017335" w:rsidRPr="00017335" w:rsidRDefault="00017335" w:rsidP="00017335">
            <w:r w:rsidRPr="00017335">
              <w:t>Kan lopende processen bekijken, maar niet bewerken of taken uitvoeren.</w:t>
            </w:r>
          </w:p>
        </w:tc>
      </w:tr>
    </w:tbl>
    <w:p w14:paraId="15B9FFE6" w14:textId="77777777" w:rsidR="00301826" w:rsidRDefault="00301826" w:rsidP="00017335">
      <w:pPr>
        <w:rPr>
          <w:ins w:id="133" w:author="Olav Allema" w:date="2025-06-23T16:38:00Z" w16du:dateUtc="2025-06-23T14:38:00Z"/>
          <w:b/>
          <w:bCs/>
        </w:rPr>
      </w:pPr>
    </w:p>
    <w:p w14:paraId="7598E5C3" w14:textId="30645FBF" w:rsidR="00017335" w:rsidRPr="00017335" w:rsidRDefault="00017335" w:rsidP="00017335">
      <w:r w:rsidRPr="00017335">
        <w:rPr>
          <w:b/>
          <w:bCs/>
        </w:rPr>
        <w:t>Toewijzing van Rollen</w:t>
      </w:r>
      <w:r w:rsidRPr="00017335">
        <w:t>:</w:t>
      </w:r>
    </w:p>
    <w:p w14:paraId="05B350F2" w14:textId="77777777" w:rsidR="00017335" w:rsidRPr="00017335" w:rsidRDefault="00017335" w:rsidP="00017335">
      <w:pPr>
        <w:numPr>
          <w:ilvl w:val="0"/>
          <w:numId w:val="7"/>
        </w:numPr>
      </w:pPr>
      <w:r w:rsidRPr="00017335">
        <w:t xml:space="preserve">Rollen worden beheerd in </w:t>
      </w:r>
      <w:proofErr w:type="spellStart"/>
      <w:r w:rsidRPr="00017335">
        <w:rPr>
          <w:b/>
          <w:bCs/>
        </w:rPr>
        <w:t>Keycloak</w:t>
      </w:r>
      <w:proofErr w:type="spellEnd"/>
      <w:r w:rsidRPr="00017335">
        <w:t xml:space="preserve"> en zijn direct gekoppeld aan </w:t>
      </w:r>
      <w:proofErr w:type="spellStart"/>
      <w:r w:rsidRPr="00017335">
        <w:t>workflows</w:t>
      </w:r>
      <w:proofErr w:type="spellEnd"/>
      <w:r w:rsidRPr="00017335">
        <w:t xml:space="preserve"> in </w:t>
      </w:r>
      <w:proofErr w:type="spellStart"/>
      <w:r w:rsidRPr="00017335">
        <w:t>Camunda</w:t>
      </w:r>
      <w:proofErr w:type="spellEnd"/>
      <w:r w:rsidRPr="00017335">
        <w:t>/GZAC.</w:t>
      </w:r>
    </w:p>
    <w:p w14:paraId="4B3504FE" w14:textId="77777777" w:rsidR="00017335" w:rsidRPr="00017335" w:rsidRDefault="00017335" w:rsidP="00017335">
      <w:pPr>
        <w:numPr>
          <w:ilvl w:val="0"/>
          <w:numId w:val="7"/>
        </w:numPr>
      </w:pPr>
      <w:proofErr w:type="spellStart"/>
      <w:r w:rsidRPr="00017335">
        <w:t>Tezza</w:t>
      </w:r>
      <w:proofErr w:type="spellEnd"/>
      <w:r w:rsidRPr="00017335">
        <w:t xml:space="preserve"> haalt de gedefinieerde rollen op uit </w:t>
      </w:r>
      <w:proofErr w:type="spellStart"/>
      <w:r w:rsidRPr="00017335">
        <w:t>Keycloak</w:t>
      </w:r>
      <w:proofErr w:type="spellEnd"/>
      <w:r w:rsidRPr="00017335">
        <w:t xml:space="preserve"> en beperkt de toegang tot </w:t>
      </w:r>
      <w:proofErr w:type="spellStart"/>
      <w:r w:rsidRPr="00017335">
        <w:t>workflows</w:t>
      </w:r>
      <w:proofErr w:type="spellEnd"/>
      <w:r w:rsidRPr="00017335">
        <w:t xml:space="preserve"> op basis van deze rollen.</w:t>
      </w:r>
    </w:p>
    <w:p w14:paraId="0016C56C" w14:textId="77777777" w:rsidR="008712A7" w:rsidRDefault="008712A7" w:rsidP="00017335">
      <w:pPr>
        <w:rPr>
          <w:ins w:id="134" w:author="Olav Allema" w:date="2025-06-23T16:39:00Z" w16du:dateUtc="2025-06-23T14:39:00Z"/>
          <w:b/>
          <w:bCs/>
        </w:rPr>
      </w:pPr>
    </w:p>
    <w:p w14:paraId="4C0D5D23" w14:textId="4512DF8C" w:rsidR="00017335" w:rsidRPr="00017335" w:rsidRDefault="00017335" w:rsidP="00017335">
      <w:pPr>
        <w:rPr>
          <w:b/>
          <w:bCs/>
        </w:rPr>
      </w:pPr>
      <w:r w:rsidRPr="00017335">
        <w:rPr>
          <w:b/>
          <w:bCs/>
        </w:rPr>
        <w:t xml:space="preserve">Toepassing van Rollen in </w:t>
      </w:r>
      <w:proofErr w:type="spellStart"/>
      <w:r w:rsidRPr="00017335">
        <w:rPr>
          <w:b/>
          <w:bCs/>
        </w:rPr>
        <w:t>Tezza</w:t>
      </w:r>
      <w:proofErr w:type="spellEnd"/>
    </w:p>
    <w:p w14:paraId="37BAF1E4" w14:textId="77777777" w:rsidR="00017335" w:rsidRPr="00017335" w:rsidRDefault="00017335" w:rsidP="00017335">
      <w:r w:rsidRPr="00017335">
        <w:t xml:space="preserve">Binnen </w:t>
      </w:r>
      <w:proofErr w:type="spellStart"/>
      <w:r w:rsidRPr="00017335">
        <w:t>Tezza</w:t>
      </w:r>
      <w:proofErr w:type="spellEnd"/>
      <w:r w:rsidRPr="00017335">
        <w:t xml:space="preserve"> gelden de volgende regels voor toegang tot </w:t>
      </w:r>
      <w:proofErr w:type="spellStart"/>
      <w:r w:rsidRPr="00017335">
        <w:t>workflows</w:t>
      </w:r>
      <w:proofErr w:type="spellEnd"/>
      <w:r w:rsidRPr="00017335">
        <w:t xml:space="preserve"> en documenten:</w:t>
      </w:r>
    </w:p>
    <w:p w14:paraId="19DE7A11" w14:textId="77777777" w:rsidR="00017335" w:rsidRPr="00017335" w:rsidRDefault="00017335" w:rsidP="00017335">
      <w:pPr>
        <w:rPr>
          <w:b/>
          <w:bCs/>
        </w:rPr>
      </w:pPr>
      <w:r w:rsidRPr="00017335">
        <w:rPr>
          <w:b/>
          <w:bCs/>
        </w:rPr>
        <w:t xml:space="preserve">Rollenbeheer in </w:t>
      </w:r>
      <w:proofErr w:type="spellStart"/>
      <w:r w:rsidRPr="00017335">
        <w:rPr>
          <w:b/>
          <w:bCs/>
        </w:rPr>
        <w:t>Workflows</w:t>
      </w:r>
      <w:proofErr w:type="spellEnd"/>
    </w:p>
    <w:p w14:paraId="06FDA789" w14:textId="77777777" w:rsidR="00017335" w:rsidRPr="00017335" w:rsidRDefault="00017335" w:rsidP="00017335">
      <w:pPr>
        <w:numPr>
          <w:ilvl w:val="0"/>
          <w:numId w:val="8"/>
        </w:numPr>
      </w:pPr>
      <w:r w:rsidRPr="00017335">
        <w:t xml:space="preserve">Gebruikers zien alleen de </w:t>
      </w:r>
      <w:proofErr w:type="spellStart"/>
      <w:r w:rsidRPr="00017335">
        <w:rPr>
          <w:b/>
          <w:bCs/>
        </w:rPr>
        <w:t>workflows</w:t>
      </w:r>
      <w:proofErr w:type="spellEnd"/>
      <w:r w:rsidRPr="00017335">
        <w:t xml:space="preserve"> en </w:t>
      </w:r>
      <w:r w:rsidRPr="00017335">
        <w:rPr>
          <w:b/>
          <w:bCs/>
        </w:rPr>
        <w:t>taken</w:t>
      </w:r>
      <w:r w:rsidRPr="00017335">
        <w:t xml:space="preserve"> waarvoor ze rechten hebben.</w:t>
      </w:r>
    </w:p>
    <w:p w14:paraId="4C10DF94" w14:textId="77777777" w:rsidR="00017335" w:rsidRPr="00017335" w:rsidRDefault="00017335" w:rsidP="00017335">
      <w:pPr>
        <w:numPr>
          <w:ilvl w:val="0"/>
          <w:numId w:val="8"/>
        </w:numPr>
      </w:pPr>
      <w:r w:rsidRPr="00017335">
        <w:t xml:space="preserve">Rollen zoals </w:t>
      </w:r>
      <w:proofErr w:type="spellStart"/>
      <w:r w:rsidRPr="00017335">
        <w:t>Task</w:t>
      </w:r>
      <w:proofErr w:type="spellEnd"/>
      <w:r w:rsidRPr="00017335">
        <w:t xml:space="preserve"> </w:t>
      </w:r>
      <w:proofErr w:type="spellStart"/>
      <w:r w:rsidRPr="00017335">
        <w:t>Assignee</w:t>
      </w:r>
      <w:proofErr w:type="spellEnd"/>
      <w:r w:rsidRPr="00017335">
        <w:t xml:space="preserve"> en </w:t>
      </w:r>
      <w:proofErr w:type="spellStart"/>
      <w:r w:rsidRPr="00017335">
        <w:t>Task</w:t>
      </w:r>
      <w:proofErr w:type="spellEnd"/>
      <w:r w:rsidRPr="00017335">
        <w:t xml:space="preserve"> Candidate bepalen welke taken in </w:t>
      </w:r>
      <w:proofErr w:type="spellStart"/>
      <w:r w:rsidRPr="00017335">
        <w:t>Camunda</w:t>
      </w:r>
      <w:proofErr w:type="spellEnd"/>
      <w:r w:rsidRPr="00017335">
        <w:t xml:space="preserve">/GZAC zichtbaar zijn in de </w:t>
      </w:r>
      <w:proofErr w:type="spellStart"/>
      <w:r w:rsidRPr="00017335">
        <w:t>Tezza</w:t>
      </w:r>
      <w:proofErr w:type="spellEnd"/>
      <w:r w:rsidRPr="00017335">
        <w:t xml:space="preserve"> UI.</w:t>
      </w:r>
    </w:p>
    <w:p w14:paraId="3E5DFC12" w14:textId="77777777" w:rsidR="00017335" w:rsidRPr="00017335" w:rsidRDefault="00017335" w:rsidP="00017335">
      <w:r w:rsidRPr="00017335">
        <w:rPr>
          <w:b/>
          <w:bCs/>
        </w:rPr>
        <w:t>Voorbeeld</w:t>
      </w:r>
      <w:r w:rsidRPr="00017335">
        <w:t xml:space="preserve">: Een gebruiker met de permissie </w:t>
      </w:r>
      <w:r w:rsidRPr="00017335">
        <w:rPr>
          <w:b/>
          <w:bCs/>
        </w:rPr>
        <w:t>Taak uitvoeren</w:t>
      </w:r>
      <w:r w:rsidRPr="00017335">
        <w:t xml:space="preserve"> ziet alleen taken die hij/zij kan claimen en uitvoeren.</w:t>
      </w:r>
    </w:p>
    <w:p w14:paraId="369C0712" w14:textId="77777777" w:rsidR="00017335" w:rsidRPr="00017335" w:rsidRDefault="00017335" w:rsidP="00017335">
      <w:pPr>
        <w:rPr>
          <w:b/>
          <w:bCs/>
        </w:rPr>
      </w:pPr>
      <w:r w:rsidRPr="00017335">
        <w:rPr>
          <w:b/>
          <w:bCs/>
        </w:rPr>
        <w:t>Rollenbeheer voor Documenten en Dossiers</w:t>
      </w:r>
    </w:p>
    <w:p w14:paraId="1AC810C9" w14:textId="77777777" w:rsidR="00017335" w:rsidRPr="00017335" w:rsidRDefault="00017335" w:rsidP="00017335">
      <w:pPr>
        <w:numPr>
          <w:ilvl w:val="0"/>
          <w:numId w:val="9"/>
        </w:numPr>
      </w:pPr>
      <w:r w:rsidRPr="00017335">
        <w:t xml:space="preserve">Document- en dossierrechten zijn gebaseerd op de rollen in </w:t>
      </w:r>
      <w:proofErr w:type="spellStart"/>
      <w:r w:rsidRPr="00017335">
        <w:t>Alfresco</w:t>
      </w:r>
      <w:proofErr w:type="spellEnd"/>
      <w:r w:rsidRPr="00017335">
        <w:t>.</w:t>
      </w:r>
    </w:p>
    <w:p w14:paraId="0838C14B" w14:textId="77777777" w:rsidR="00017335" w:rsidRPr="00017335" w:rsidRDefault="00017335" w:rsidP="00017335">
      <w:pPr>
        <w:numPr>
          <w:ilvl w:val="0"/>
          <w:numId w:val="9"/>
        </w:numPr>
      </w:pPr>
      <w:r w:rsidRPr="00017335">
        <w:t>Raadplegers kunnen documenten alleen bekijken, terwijl medewerkers of beheerders documenten kunnen bewerken.</w:t>
      </w:r>
    </w:p>
    <w:p w14:paraId="045C1EA9" w14:textId="77777777" w:rsidR="00017335" w:rsidRPr="00017335" w:rsidRDefault="00017335" w:rsidP="00017335">
      <w:pPr>
        <w:rPr>
          <w:b/>
          <w:bCs/>
        </w:rPr>
      </w:pPr>
      <w:r w:rsidRPr="00017335">
        <w:rPr>
          <w:b/>
          <w:bCs/>
        </w:rPr>
        <w:t>Voorbeeldscenario’s</w:t>
      </w:r>
    </w:p>
    <w:p w14:paraId="5D10E6A6" w14:textId="77777777" w:rsidR="00017335" w:rsidRPr="00017335" w:rsidRDefault="00017335" w:rsidP="00017335">
      <w:r w:rsidRPr="00017335">
        <w:rPr>
          <w:b/>
          <w:bCs/>
        </w:rPr>
        <w:t>Scenario 1</w:t>
      </w:r>
      <w:r w:rsidRPr="00017335">
        <w:t xml:space="preserve">: Een gebruiker met rol </w:t>
      </w:r>
      <w:r w:rsidRPr="00017335">
        <w:rPr>
          <w:b/>
          <w:bCs/>
        </w:rPr>
        <w:t>Raadpleger</w:t>
      </w:r>
      <w:r w:rsidRPr="00017335">
        <w:t xml:space="preserve"> in </w:t>
      </w:r>
      <w:proofErr w:type="spellStart"/>
      <w:r w:rsidRPr="00017335">
        <w:t>Alfresco</w:t>
      </w:r>
      <w:proofErr w:type="spellEnd"/>
      <w:r w:rsidRPr="00017335">
        <w:t>:</w:t>
      </w:r>
    </w:p>
    <w:p w14:paraId="6C6D636A" w14:textId="77777777" w:rsidR="00017335" w:rsidRPr="00017335" w:rsidRDefault="00017335" w:rsidP="00017335">
      <w:pPr>
        <w:numPr>
          <w:ilvl w:val="0"/>
          <w:numId w:val="10"/>
        </w:numPr>
      </w:pPr>
      <w:r w:rsidRPr="00017335">
        <w:t>Heeft toegang tot de documentenbibliotheek.</w:t>
      </w:r>
    </w:p>
    <w:p w14:paraId="3B8BD60A" w14:textId="77777777" w:rsidR="00017335" w:rsidRPr="00017335" w:rsidRDefault="00017335" w:rsidP="00017335">
      <w:pPr>
        <w:numPr>
          <w:ilvl w:val="0"/>
          <w:numId w:val="10"/>
        </w:numPr>
      </w:pPr>
      <w:r w:rsidRPr="00017335">
        <w:t>Kan documenten bekijken, maar geen wijzigingen aanbrengen.</w:t>
      </w:r>
    </w:p>
    <w:p w14:paraId="7E9F131F" w14:textId="77777777" w:rsidR="00017335" w:rsidRPr="00017335" w:rsidRDefault="00017335" w:rsidP="00017335">
      <w:r w:rsidRPr="00017335">
        <w:rPr>
          <w:b/>
          <w:bCs/>
        </w:rPr>
        <w:t>Scenario 2</w:t>
      </w:r>
      <w:r w:rsidRPr="00017335">
        <w:t xml:space="preserve">: Een gebruiker met permissie </w:t>
      </w:r>
      <w:r w:rsidRPr="00017335">
        <w:rPr>
          <w:b/>
          <w:bCs/>
        </w:rPr>
        <w:t>Taak uitvoeren</w:t>
      </w:r>
      <w:r w:rsidRPr="00017335">
        <w:t xml:space="preserve"> in </w:t>
      </w:r>
      <w:proofErr w:type="spellStart"/>
      <w:r w:rsidRPr="00017335">
        <w:t>Camunda</w:t>
      </w:r>
      <w:proofErr w:type="spellEnd"/>
      <w:r w:rsidRPr="00017335">
        <w:t>:</w:t>
      </w:r>
    </w:p>
    <w:p w14:paraId="37AD9621" w14:textId="77777777" w:rsidR="00017335" w:rsidRPr="00017335" w:rsidRDefault="00017335" w:rsidP="00017335">
      <w:pPr>
        <w:numPr>
          <w:ilvl w:val="0"/>
          <w:numId w:val="11"/>
        </w:numPr>
      </w:pPr>
      <w:r w:rsidRPr="00017335">
        <w:t xml:space="preserve">Heeft toegang tot toegewezen taken in </w:t>
      </w:r>
      <w:proofErr w:type="spellStart"/>
      <w:r w:rsidRPr="00017335">
        <w:t>workflows</w:t>
      </w:r>
      <w:proofErr w:type="spellEnd"/>
      <w:r w:rsidRPr="00017335">
        <w:t xml:space="preserve"> binnen </w:t>
      </w:r>
      <w:proofErr w:type="spellStart"/>
      <w:r w:rsidRPr="00017335">
        <w:t>Tezza</w:t>
      </w:r>
      <w:proofErr w:type="spellEnd"/>
      <w:r w:rsidRPr="00017335">
        <w:t>.</w:t>
      </w:r>
    </w:p>
    <w:p w14:paraId="19655239" w14:textId="77777777" w:rsidR="00017335" w:rsidRPr="00017335" w:rsidRDefault="00017335" w:rsidP="00017335">
      <w:pPr>
        <w:numPr>
          <w:ilvl w:val="0"/>
          <w:numId w:val="11"/>
        </w:numPr>
      </w:pPr>
      <w:r w:rsidRPr="00017335">
        <w:t>Kan taken uitvoeren en statussen bijwerken.</w:t>
      </w:r>
    </w:p>
    <w:p w14:paraId="5F100D34" w14:textId="77777777" w:rsidR="00017335" w:rsidRPr="00017335" w:rsidRDefault="00017335" w:rsidP="00017335">
      <w:r w:rsidRPr="00017335">
        <w:rPr>
          <w:b/>
          <w:bCs/>
        </w:rPr>
        <w:t>Scenario 3</w:t>
      </w:r>
      <w:r w:rsidRPr="00017335">
        <w:t>: Een beheerder:</w:t>
      </w:r>
    </w:p>
    <w:p w14:paraId="05D75C16" w14:textId="77777777" w:rsidR="00017335" w:rsidRPr="00017335" w:rsidRDefault="00017335" w:rsidP="00017335">
      <w:pPr>
        <w:numPr>
          <w:ilvl w:val="0"/>
          <w:numId w:val="12"/>
        </w:numPr>
      </w:pPr>
      <w:r w:rsidRPr="00017335">
        <w:t>Heeft volledige controle over documenten (</w:t>
      </w:r>
      <w:proofErr w:type="spellStart"/>
      <w:r w:rsidRPr="00017335">
        <w:t>Alfresco</w:t>
      </w:r>
      <w:proofErr w:type="spellEnd"/>
      <w:r w:rsidRPr="00017335">
        <w:t xml:space="preserve">) en </w:t>
      </w:r>
      <w:proofErr w:type="spellStart"/>
      <w:r w:rsidRPr="00017335">
        <w:t>workflows</w:t>
      </w:r>
      <w:proofErr w:type="spellEnd"/>
      <w:r w:rsidRPr="00017335">
        <w:t xml:space="preserve"> (</w:t>
      </w:r>
      <w:proofErr w:type="spellStart"/>
      <w:r w:rsidRPr="00017335">
        <w:t>Camunda</w:t>
      </w:r>
      <w:proofErr w:type="spellEnd"/>
      <w:r w:rsidRPr="00017335">
        <w:t>).</w:t>
      </w:r>
    </w:p>
    <w:p w14:paraId="31F46374" w14:textId="77777777" w:rsidR="00017335" w:rsidRPr="00017335" w:rsidRDefault="00017335" w:rsidP="00017335">
      <w:pPr>
        <w:numPr>
          <w:ilvl w:val="0"/>
          <w:numId w:val="12"/>
        </w:numPr>
      </w:pPr>
      <w:r w:rsidRPr="00017335">
        <w:t>Kan gebruikersrollen beheren en toegang verlenen.</w:t>
      </w:r>
    </w:p>
    <w:p w14:paraId="6E314588" w14:textId="77777777" w:rsidR="00017335" w:rsidRDefault="00017335" w:rsidP="00017335">
      <w:pPr>
        <w:rPr>
          <w:b/>
          <w:bCs/>
        </w:rPr>
      </w:pPr>
    </w:p>
    <w:p w14:paraId="07981A1B" w14:textId="3D332578" w:rsidR="00017335" w:rsidRPr="00017335" w:rsidRDefault="00017335" w:rsidP="00017335">
      <w:pPr>
        <w:rPr>
          <w:b/>
          <w:bCs/>
        </w:rPr>
      </w:pPr>
      <w:r w:rsidRPr="00017335">
        <w:rPr>
          <w:b/>
          <w:bCs/>
        </w:rPr>
        <w:t>Samenvatting</w:t>
      </w:r>
    </w:p>
    <w:p w14:paraId="712E43CA" w14:textId="77777777" w:rsidR="00017335" w:rsidRPr="00017335" w:rsidRDefault="00017335" w:rsidP="00017335">
      <w:r w:rsidRPr="00017335">
        <w:t xml:space="preserve">Rollen en rechten in </w:t>
      </w:r>
      <w:proofErr w:type="spellStart"/>
      <w:r w:rsidRPr="00017335">
        <w:t>Tezza</w:t>
      </w:r>
      <w:proofErr w:type="spellEnd"/>
      <w:r w:rsidRPr="00017335">
        <w:t xml:space="preserve"> worden gedefinieerd op basis van </w:t>
      </w:r>
      <w:proofErr w:type="spellStart"/>
      <w:r w:rsidRPr="00017335">
        <w:t>Alfresco</w:t>
      </w:r>
      <w:proofErr w:type="spellEnd"/>
      <w:r w:rsidRPr="00017335">
        <w:t xml:space="preserve"> en </w:t>
      </w:r>
      <w:proofErr w:type="spellStart"/>
      <w:r w:rsidRPr="00017335">
        <w:t>Camunda</w:t>
      </w:r>
      <w:proofErr w:type="spellEnd"/>
      <w:r w:rsidRPr="00017335">
        <w:t>/GZAC integraties.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93"/>
        <w:gridCol w:w="1763"/>
        <w:gridCol w:w="5316"/>
      </w:tblGrid>
      <w:tr w:rsidR="00017335" w:rsidRPr="00017335" w14:paraId="15F52055" w14:textId="77777777" w:rsidTr="00017335">
        <w:trPr>
          <w:tblCellSpacing w:w="15" w:type="dxa"/>
        </w:trPr>
        <w:tc>
          <w:tcPr>
            <w:tcW w:w="0" w:type="auto"/>
            <w:vAlign w:val="center"/>
            <w:hideMark/>
          </w:tcPr>
          <w:p w14:paraId="16EB8F40" w14:textId="77777777" w:rsidR="00017335" w:rsidRPr="00017335" w:rsidRDefault="00017335" w:rsidP="00017335">
            <w:r w:rsidRPr="00017335">
              <w:t>Component</w:t>
            </w:r>
          </w:p>
        </w:tc>
        <w:tc>
          <w:tcPr>
            <w:tcW w:w="0" w:type="auto"/>
            <w:vAlign w:val="center"/>
            <w:hideMark/>
          </w:tcPr>
          <w:p w14:paraId="65E34F42" w14:textId="77777777" w:rsidR="00017335" w:rsidRPr="00017335" w:rsidRDefault="00017335" w:rsidP="00017335">
            <w:r w:rsidRPr="00017335">
              <w:t>Rollenbron</w:t>
            </w:r>
          </w:p>
        </w:tc>
        <w:tc>
          <w:tcPr>
            <w:tcW w:w="0" w:type="auto"/>
            <w:vAlign w:val="center"/>
            <w:hideMark/>
          </w:tcPr>
          <w:p w14:paraId="5C647BFA" w14:textId="77777777" w:rsidR="00017335" w:rsidRPr="00017335" w:rsidRDefault="00017335" w:rsidP="00017335">
            <w:r w:rsidRPr="00017335">
              <w:t>Toegang en Functionaliteiten</w:t>
            </w:r>
          </w:p>
        </w:tc>
      </w:tr>
      <w:tr w:rsidR="00017335" w:rsidRPr="00017335" w14:paraId="0BC7B36D" w14:textId="77777777" w:rsidTr="00017335">
        <w:trPr>
          <w:tblCellSpacing w:w="15" w:type="dxa"/>
        </w:trPr>
        <w:tc>
          <w:tcPr>
            <w:tcW w:w="0" w:type="auto"/>
            <w:vAlign w:val="center"/>
            <w:hideMark/>
          </w:tcPr>
          <w:p w14:paraId="77E60FAD" w14:textId="77777777" w:rsidR="00017335" w:rsidRPr="00017335" w:rsidRDefault="00017335" w:rsidP="00017335">
            <w:r w:rsidRPr="00017335">
              <w:rPr>
                <w:b/>
                <w:bCs/>
              </w:rPr>
              <w:t>Documentbeheer</w:t>
            </w:r>
          </w:p>
        </w:tc>
        <w:tc>
          <w:tcPr>
            <w:tcW w:w="0" w:type="auto"/>
            <w:vAlign w:val="center"/>
            <w:hideMark/>
          </w:tcPr>
          <w:p w14:paraId="4FF465E5" w14:textId="77777777" w:rsidR="00017335" w:rsidRPr="00017335" w:rsidRDefault="00017335" w:rsidP="00017335">
            <w:proofErr w:type="spellStart"/>
            <w:r w:rsidRPr="00017335">
              <w:t>Alfresco</w:t>
            </w:r>
            <w:proofErr w:type="spellEnd"/>
          </w:p>
        </w:tc>
        <w:tc>
          <w:tcPr>
            <w:tcW w:w="0" w:type="auto"/>
            <w:vAlign w:val="center"/>
            <w:hideMark/>
          </w:tcPr>
          <w:p w14:paraId="6DF5DA61" w14:textId="77777777" w:rsidR="00017335" w:rsidRPr="00017335" w:rsidRDefault="00017335" w:rsidP="00017335">
            <w:r w:rsidRPr="00017335">
              <w:t>Raadpleger, Bijdrager, Medewerker, Beheerder.</w:t>
            </w:r>
          </w:p>
        </w:tc>
      </w:tr>
      <w:tr w:rsidR="00017335" w:rsidRPr="00017335" w14:paraId="1434C879" w14:textId="77777777" w:rsidTr="00017335">
        <w:trPr>
          <w:tblCellSpacing w:w="15" w:type="dxa"/>
        </w:trPr>
        <w:tc>
          <w:tcPr>
            <w:tcW w:w="0" w:type="auto"/>
            <w:vAlign w:val="center"/>
            <w:hideMark/>
          </w:tcPr>
          <w:p w14:paraId="073B1D90" w14:textId="77777777" w:rsidR="00017335" w:rsidRPr="00017335" w:rsidRDefault="00017335" w:rsidP="00017335">
            <w:proofErr w:type="spellStart"/>
            <w:r w:rsidRPr="00017335">
              <w:rPr>
                <w:b/>
                <w:bCs/>
              </w:rPr>
              <w:t>Workflowbeheer</w:t>
            </w:r>
            <w:proofErr w:type="spellEnd"/>
          </w:p>
        </w:tc>
        <w:tc>
          <w:tcPr>
            <w:tcW w:w="0" w:type="auto"/>
            <w:vAlign w:val="center"/>
            <w:hideMark/>
          </w:tcPr>
          <w:p w14:paraId="01E9E34D" w14:textId="77777777" w:rsidR="00017335" w:rsidRPr="00017335" w:rsidRDefault="00017335" w:rsidP="00017335">
            <w:proofErr w:type="spellStart"/>
            <w:r w:rsidRPr="00017335">
              <w:t>Camunda</w:t>
            </w:r>
            <w:proofErr w:type="spellEnd"/>
            <w:r w:rsidRPr="00017335">
              <w:t>/GZAC</w:t>
            </w:r>
          </w:p>
        </w:tc>
        <w:tc>
          <w:tcPr>
            <w:tcW w:w="0" w:type="auto"/>
            <w:vAlign w:val="center"/>
            <w:hideMark/>
          </w:tcPr>
          <w:p w14:paraId="04C1A71D" w14:textId="77777777" w:rsidR="00017335" w:rsidRPr="00017335" w:rsidRDefault="00017335" w:rsidP="00017335">
            <w:r w:rsidRPr="00017335">
              <w:t>Taak uitvoeren, Taak</w:t>
            </w:r>
            <w:del w:id="135" w:author="Olav Allema" w:date="2025-06-24T11:43:00Z" w16du:dateUtc="2025-06-24T09:43:00Z">
              <w:r w:rsidRPr="00017335" w:rsidDel="004E2E3F">
                <w:delText xml:space="preserve"> </w:delText>
              </w:r>
            </w:del>
            <w:r w:rsidRPr="00017335">
              <w:t xml:space="preserve">, Administrator, </w:t>
            </w:r>
            <w:proofErr w:type="spellStart"/>
            <w:r w:rsidRPr="00017335">
              <w:t>Process</w:t>
            </w:r>
            <w:proofErr w:type="spellEnd"/>
            <w:r w:rsidRPr="00017335">
              <w:t xml:space="preserve"> Viewer.</w:t>
            </w:r>
          </w:p>
        </w:tc>
      </w:tr>
      <w:tr w:rsidR="00017335" w:rsidRPr="00017335" w14:paraId="1A770A03" w14:textId="77777777" w:rsidTr="00017335">
        <w:trPr>
          <w:tblCellSpacing w:w="15" w:type="dxa"/>
        </w:trPr>
        <w:tc>
          <w:tcPr>
            <w:tcW w:w="0" w:type="auto"/>
            <w:vAlign w:val="center"/>
            <w:hideMark/>
          </w:tcPr>
          <w:p w14:paraId="47FB98A0" w14:textId="77777777" w:rsidR="00017335" w:rsidRPr="00017335" w:rsidRDefault="00017335" w:rsidP="00017335">
            <w:r w:rsidRPr="00017335">
              <w:rPr>
                <w:b/>
                <w:bCs/>
              </w:rPr>
              <w:t>Authenticatie</w:t>
            </w:r>
          </w:p>
        </w:tc>
        <w:tc>
          <w:tcPr>
            <w:tcW w:w="0" w:type="auto"/>
            <w:vAlign w:val="center"/>
            <w:hideMark/>
          </w:tcPr>
          <w:p w14:paraId="1A1B2011" w14:textId="77777777" w:rsidR="00017335" w:rsidRPr="00017335" w:rsidRDefault="00017335" w:rsidP="00017335">
            <w:proofErr w:type="spellStart"/>
            <w:r w:rsidRPr="00017335">
              <w:t>Keycloak</w:t>
            </w:r>
            <w:proofErr w:type="spellEnd"/>
          </w:p>
        </w:tc>
        <w:tc>
          <w:tcPr>
            <w:tcW w:w="0" w:type="auto"/>
            <w:vAlign w:val="center"/>
            <w:hideMark/>
          </w:tcPr>
          <w:p w14:paraId="1DA9E9B2" w14:textId="77777777" w:rsidR="00017335" w:rsidRPr="00017335" w:rsidRDefault="00017335" w:rsidP="00017335">
            <w:r w:rsidRPr="00017335">
              <w:t>Rollen worden opgehaald en toegewezen aan gebruikers.</w:t>
            </w:r>
          </w:p>
        </w:tc>
      </w:tr>
    </w:tbl>
    <w:p w14:paraId="63C7DF58" w14:textId="58250818" w:rsidR="00017335" w:rsidRPr="00017335" w:rsidRDefault="00842E3A" w:rsidP="00017335">
      <w:ins w:id="136" w:author="Olav Allema" w:date="2025-06-23T16:41:00Z" w16du:dateUtc="2025-06-23T14:41:00Z">
        <w:r>
          <w:rPr>
            <w:b/>
            <w:bCs/>
          </w:rPr>
          <w:t xml:space="preserve">NB. </w:t>
        </w:r>
      </w:ins>
      <w:r w:rsidR="00017335" w:rsidRPr="00017335">
        <w:rPr>
          <w:b/>
          <w:bCs/>
        </w:rPr>
        <w:t>Belangrijkste kenmerken</w:t>
      </w:r>
      <w:r w:rsidR="00017335" w:rsidRPr="00017335">
        <w:t>:</w:t>
      </w:r>
    </w:p>
    <w:p w14:paraId="05D00D09" w14:textId="77777777" w:rsidR="00017335" w:rsidRPr="00017335" w:rsidRDefault="00017335" w:rsidP="00017335">
      <w:pPr>
        <w:numPr>
          <w:ilvl w:val="0"/>
          <w:numId w:val="13"/>
        </w:numPr>
      </w:pPr>
      <w:r w:rsidRPr="00017335">
        <w:t xml:space="preserve">Rollen zijn gebaseerd op </w:t>
      </w:r>
      <w:proofErr w:type="spellStart"/>
      <w:r w:rsidRPr="00017335">
        <w:t>Alfresco</w:t>
      </w:r>
      <w:proofErr w:type="spellEnd"/>
      <w:r w:rsidRPr="00017335">
        <w:t xml:space="preserve"> voor documentbeheer.</w:t>
      </w:r>
    </w:p>
    <w:p w14:paraId="1990D27C" w14:textId="77777777" w:rsidR="00017335" w:rsidRPr="00017335" w:rsidRDefault="00017335" w:rsidP="00017335">
      <w:pPr>
        <w:numPr>
          <w:ilvl w:val="0"/>
          <w:numId w:val="13"/>
        </w:numPr>
      </w:pPr>
      <w:proofErr w:type="spellStart"/>
      <w:r w:rsidRPr="00017335">
        <w:t>Camunda</w:t>
      </w:r>
      <w:proofErr w:type="spellEnd"/>
      <w:r w:rsidRPr="00017335">
        <w:t xml:space="preserve">/GZAC rollen regelen toegang tot </w:t>
      </w:r>
      <w:proofErr w:type="spellStart"/>
      <w:r w:rsidRPr="00017335">
        <w:t>workflows</w:t>
      </w:r>
      <w:proofErr w:type="spellEnd"/>
      <w:r w:rsidRPr="00017335">
        <w:t>.</w:t>
      </w:r>
    </w:p>
    <w:p w14:paraId="63E7AC12" w14:textId="77777777" w:rsidR="00017335" w:rsidRPr="00017335" w:rsidRDefault="00017335" w:rsidP="00017335">
      <w:pPr>
        <w:numPr>
          <w:ilvl w:val="0"/>
          <w:numId w:val="13"/>
        </w:numPr>
      </w:pPr>
      <w:commentRangeStart w:id="137"/>
      <w:proofErr w:type="spellStart"/>
      <w:r w:rsidRPr="00017335">
        <w:t>Keycloak</w:t>
      </w:r>
      <w:proofErr w:type="spellEnd"/>
      <w:r w:rsidRPr="00017335">
        <w:t xml:space="preserve"> synchroniseert rollen tussen systemen en </w:t>
      </w:r>
      <w:proofErr w:type="spellStart"/>
      <w:r w:rsidRPr="00017335">
        <w:t>Tezza</w:t>
      </w:r>
      <w:proofErr w:type="spellEnd"/>
      <w:r w:rsidRPr="00017335">
        <w:t>.</w:t>
      </w:r>
      <w:commentRangeEnd w:id="137"/>
      <w:r w:rsidR="006868A1">
        <w:rPr>
          <w:rStyle w:val="Verwijzingopmerking"/>
        </w:rPr>
        <w:commentReference w:id="137"/>
      </w:r>
    </w:p>
    <w:p w14:paraId="4745A745" w14:textId="77777777" w:rsidR="00017335" w:rsidRDefault="00017335" w:rsidP="00017335">
      <w:pPr>
        <w:rPr>
          <w:b/>
          <w:bCs/>
        </w:rPr>
      </w:pPr>
    </w:p>
    <w:p w14:paraId="49C12440" w14:textId="4FC4ADA0" w:rsidR="00017335" w:rsidRPr="00017335" w:rsidRDefault="00017335" w:rsidP="00017335">
      <w:pPr>
        <w:rPr>
          <w:b/>
          <w:bCs/>
        </w:rPr>
      </w:pPr>
      <w:r w:rsidRPr="00017335">
        <w:rPr>
          <w:b/>
          <w:bCs/>
        </w:rPr>
        <w:lastRenderedPageBreak/>
        <w:t xml:space="preserve">Rollenstructuur in </w:t>
      </w:r>
      <w:proofErr w:type="spellStart"/>
      <w:r w:rsidRPr="00017335">
        <w:rPr>
          <w:b/>
          <w:bCs/>
        </w:rPr>
        <w:t>Tezza</w:t>
      </w:r>
      <w:proofErr w:type="spellEnd"/>
    </w:p>
    <w:p w14:paraId="119892CE" w14:textId="77777777" w:rsidR="00017335" w:rsidRPr="00017335" w:rsidRDefault="00017335" w:rsidP="00017335">
      <w:pPr>
        <w:rPr>
          <w:b/>
          <w:bCs/>
        </w:rPr>
      </w:pPr>
      <w:commentRangeStart w:id="138"/>
      <w:r w:rsidRPr="00017335">
        <w:rPr>
          <w:b/>
          <w:bCs/>
        </w:rPr>
        <w:t xml:space="preserve">Niveau 1: </w:t>
      </w:r>
      <w:proofErr w:type="spellStart"/>
      <w:r w:rsidRPr="00017335">
        <w:rPr>
          <w:b/>
          <w:bCs/>
        </w:rPr>
        <w:t>Tezza</w:t>
      </w:r>
      <w:proofErr w:type="spellEnd"/>
      <w:r w:rsidRPr="00017335">
        <w:rPr>
          <w:b/>
          <w:bCs/>
        </w:rPr>
        <w:t>-breed</w:t>
      </w:r>
      <w:commentRangeEnd w:id="138"/>
      <w:r w:rsidR="00F67FAF">
        <w:rPr>
          <w:rStyle w:val="Verwijzingopmerking"/>
        </w:rPr>
        <w:commentReference w:id="138"/>
      </w:r>
    </w:p>
    <w:p w14:paraId="25449D5D" w14:textId="77777777" w:rsidR="00017335" w:rsidRDefault="00017335" w:rsidP="00017335">
      <w:pPr>
        <w:rPr>
          <w:ins w:id="139" w:author="Olav Allema" w:date="2025-06-23T16:38:00Z" w16du:dateUtc="2025-06-23T14:38:00Z"/>
        </w:rPr>
      </w:pPr>
      <w:proofErr w:type="spellStart"/>
      <w:r w:rsidRPr="00017335">
        <w:t>Tezza</w:t>
      </w:r>
      <w:proofErr w:type="spellEnd"/>
      <w:r w:rsidRPr="00017335">
        <w:t xml:space="preserve"> kent op </w:t>
      </w:r>
      <w:commentRangeStart w:id="140"/>
      <w:commentRangeStart w:id="141"/>
      <w:r w:rsidRPr="00017335">
        <w:t>het hoogste niveau (</w:t>
      </w:r>
      <w:proofErr w:type="spellStart"/>
      <w:r w:rsidRPr="00017335">
        <w:t>platformbreed</w:t>
      </w:r>
      <w:proofErr w:type="spellEnd"/>
      <w:r w:rsidRPr="00017335">
        <w:t xml:space="preserve">) </w:t>
      </w:r>
      <w:commentRangeEnd w:id="140"/>
      <w:r w:rsidR="008D54E5">
        <w:rPr>
          <w:rStyle w:val="Verwijzingopmerking"/>
        </w:rPr>
        <w:commentReference w:id="140"/>
      </w:r>
      <w:commentRangeEnd w:id="141"/>
      <w:r w:rsidR="008D54E5">
        <w:rPr>
          <w:rStyle w:val="Verwijzingopmerking"/>
        </w:rPr>
        <w:commentReference w:id="141"/>
      </w:r>
      <w:r w:rsidRPr="00017335">
        <w:t xml:space="preserve">een aantal kernrollen. Deze zijn gemigreerd vanuit </w:t>
      </w:r>
      <w:commentRangeStart w:id="142"/>
      <w:r w:rsidRPr="00017335">
        <w:t xml:space="preserve">oude </w:t>
      </w:r>
      <w:proofErr w:type="spellStart"/>
      <w:r w:rsidRPr="00017335">
        <w:t>Alfresco</w:t>
      </w:r>
      <w:proofErr w:type="spellEnd"/>
      <w:r w:rsidRPr="00017335">
        <w:t xml:space="preserve">-groepen en zijn nu vertaald naar </w:t>
      </w:r>
      <w:proofErr w:type="spellStart"/>
      <w:r w:rsidRPr="00017335">
        <w:t>Keycloak</w:t>
      </w:r>
      <w:proofErr w:type="spellEnd"/>
      <w:r w:rsidRPr="00017335">
        <w:t xml:space="preserve">-rollen of gekoppeld aan specifieke sites met rollen in </w:t>
      </w:r>
      <w:proofErr w:type="spellStart"/>
      <w:r w:rsidRPr="00017335">
        <w:t>Alfresco</w:t>
      </w:r>
      <w:proofErr w:type="spellEnd"/>
      <w:r w:rsidRPr="00017335">
        <w:t xml:space="preserve"> Share</w:t>
      </w:r>
      <w:commentRangeEnd w:id="142"/>
      <w:r w:rsidR="006A6260">
        <w:rPr>
          <w:rStyle w:val="Verwijzingopmerking"/>
        </w:rPr>
        <w:commentReference w:id="142"/>
      </w:r>
      <w:r w:rsidRPr="00017335">
        <w:t>.</w:t>
      </w:r>
    </w:p>
    <w:p w14:paraId="1BE51D60" w14:textId="77777777" w:rsidR="0064256E" w:rsidRPr="00017335" w:rsidRDefault="0064256E" w:rsidP="00017335"/>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536"/>
        <w:gridCol w:w="2777"/>
        <w:gridCol w:w="2759"/>
      </w:tblGrid>
      <w:tr w:rsidR="00017335" w:rsidRPr="00017335" w14:paraId="3707E32D" w14:textId="77777777" w:rsidTr="00017335">
        <w:trPr>
          <w:tblHeader/>
          <w:tblCellSpacing w:w="15" w:type="dxa"/>
        </w:trPr>
        <w:tc>
          <w:tcPr>
            <w:tcW w:w="0" w:type="auto"/>
            <w:vAlign w:val="center"/>
            <w:hideMark/>
          </w:tcPr>
          <w:p w14:paraId="5455B8EC" w14:textId="77777777" w:rsidR="00017335" w:rsidRPr="00017335" w:rsidRDefault="00017335" w:rsidP="00017335">
            <w:pPr>
              <w:rPr>
                <w:b/>
                <w:bCs/>
              </w:rPr>
            </w:pPr>
            <w:r w:rsidRPr="00017335">
              <w:rPr>
                <w:b/>
                <w:bCs/>
              </w:rPr>
              <w:t>Oude situatie (</w:t>
            </w:r>
            <w:proofErr w:type="spellStart"/>
            <w:r w:rsidRPr="00017335">
              <w:rPr>
                <w:b/>
                <w:bCs/>
              </w:rPr>
              <w:t>Alfresco</w:t>
            </w:r>
            <w:proofErr w:type="spellEnd"/>
            <w:r w:rsidRPr="00017335">
              <w:rPr>
                <w:b/>
                <w:bCs/>
              </w:rPr>
              <w:t xml:space="preserve"> Groep)</w:t>
            </w:r>
          </w:p>
        </w:tc>
        <w:tc>
          <w:tcPr>
            <w:tcW w:w="0" w:type="auto"/>
            <w:vAlign w:val="center"/>
            <w:hideMark/>
          </w:tcPr>
          <w:p w14:paraId="77A42227" w14:textId="77777777" w:rsidR="00017335" w:rsidRPr="00017335" w:rsidRDefault="00017335" w:rsidP="00017335">
            <w:pPr>
              <w:rPr>
                <w:b/>
                <w:bCs/>
              </w:rPr>
            </w:pPr>
            <w:r w:rsidRPr="00017335">
              <w:rPr>
                <w:b/>
                <w:bCs/>
              </w:rPr>
              <w:t>Nieuwe situatie</w:t>
            </w:r>
          </w:p>
        </w:tc>
        <w:tc>
          <w:tcPr>
            <w:tcW w:w="0" w:type="auto"/>
            <w:vAlign w:val="center"/>
            <w:hideMark/>
          </w:tcPr>
          <w:p w14:paraId="6EBF2C00" w14:textId="77777777" w:rsidR="00017335" w:rsidRPr="00017335" w:rsidRDefault="00017335" w:rsidP="00017335">
            <w:pPr>
              <w:rPr>
                <w:b/>
                <w:bCs/>
              </w:rPr>
            </w:pPr>
            <w:proofErr w:type="spellStart"/>
            <w:r w:rsidRPr="00017335">
              <w:rPr>
                <w:b/>
                <w:bCs/>
              </w:rPr>
              <w:t>Roltype</w:t>
            </w:r>
            <w:proofErr w:type="spellEnd"/>
          </w:p>
        </w:tc>
      </w:tr>
      <w:tr w:rsidR="00017335" w:rsidRPr="00017335" w14:paraId="2245741C" w14:textId="77777777" w:rsidTr="00017335">
        <w:trPr>
          <w:tblCellSpacing w:w="15" w:type="dxa"/>
        </w:trPr>
        <w:tc>
          <w:tcPr>
            <w:tcW w:w="0" w:type="auto"/>
            <w:vAlign w:val="center"/>
            <w:hideMark/>
          </w:tcPr>
          <w:p w14:paraId="44A313D5" w14:textId="77777777" w:rsidR="00017335" w:rsidRPr="00017335" w:rsidRDefault="00017335" w:rsidP="00017335">
            <w:proofErr w:type="spellStart"/>
            <w:r w:rsidRPr="00017335">
              <w:t>Tezza</w:t>
            </w:r>
            <w:proofErr w:type="spellEnd"/>
            <w:r w:rsidRPr="00017335">
              <w:t xml:space="preserve"> Gemeente</w:t>
            </w:r>
          </w:p>
        </w:tc>
        <w:tc>
          <w:tcPr>
            <w:tcW w:w="0" w:type="auto"/>
            <w:vAlign w:val="center"/>
            <w:hideMark/>
          </w:tcPr>
          <w:p w14:paraId="3F3CAE17" w14:textId="77777777" w:rsidR="00017335" w:rsidRPr="00017335" w:rsidRDefault="00017335" w:rsidP="00017335">
            <w:r w:rsidRPr="00017335">
              <w:t xml:space="preserve">Lid van </w:t>
            </w:r>
            <w:proofErr w:type="spellStart"/>
            <w:r w:rsidRPr="00017335">
              <w:t>Tezza</w:t>
            </w:r>
            <w:proofErr w:type="spellEnd"/>
            <w:r w:rsidRPr="00017335">
              <w:t xml:space="preserve"> Beheer site</w:t>
            </w:r>
          </w:p>
        </w:tc>
        <w:tc>
          <w:tcPr>
            <w:tcW w:w="0" w:type="auto"/>
            <w:vAlign w:val="center"/>
            <w:hideMark/>
          </w:tcPr>
          <w:p w14:paraId="15EF8EC9" w14:textId="77777777" w:rsidR="00017335" w:rsidRPr="00017335" w:rsidRDefault="00017335" w:rsidP="00017335">
            <w:r w:rsidRPr="00017335">
              <w:t>Raadpleger (Consumer)</w:t>
            </w:r>
          </w:p>
        </w:tc>
      </w:tr>
      <w:tr w:rsidR="00017335" w:rsidRPr="00017335" w14:paraId="42CC1D93" w14:textId="77777777" w:rsidTr="00017335">
        <w:trPr>
          <w:tblCellSpacing w:w="15" w:type="dxa"/>
        </w:trPr>
        <w:tc>
          <w:tcPr>
            <w:tcW w:w="0" w:type="auto"/>
            <w:vAlign w:val="center"/>
            <w:hideMark/>
          </w:tcPr>
          <w:p w14:paraId="5D842DC3" w14:textId="77777777" w:rsidR="00017335" w:rsidRPr="00017335" w:rsidRDefault="00017335" w:rsidP="00017335">
            <w:proofErr w:type="spellStart"/>
            <w:r w:rsidRPr="00017335">
              <w:t>Tezza</w:t>
            </w:r>
            <w:proofErr w:type="spellEnd"/>
            <w:r w:rsidRPr="00017335">
              <w:t xml:space="preserve"> Beheer</w:t>
            </w:r>
          </w:p>
        </w:tc>
        <w:tc>
          <w:tcPr>
            <w:tcW w:w="0" w:type="auto"/>
            <w:vAlign w:val="center"/>
            <w:hideMark/>
          </w:tcPr>
          <w:p w14:paraId="32DC78A5" w14:textId="77777777" w:rsidR="00017335" w:rsidRPr="00017335" w:rsidRDefault="00017335" w:rsidP="00017335">
            <w:r w:rsidRPr="00017335">
              <w:t xml:space="preserve">Lid van </w:t>
            </w:r>
            <w:proofErr w:type="spellStart"/>
            <w:r w:rsidRPr="00017335">
              <w:t>Tezza</w:t>
            </w:r>
            <w:proofErr w:type="spellEnd"/>
            <w:r w:rsidRPr="00017335">
              <w:t xml:space="preserve"> Beheer site</w:t>
            </w:r>
          </w:p>
        </w:tc>
        <w:tc>
          <w:tcPr>
            <w:tcW w:w="0" w:type="auto"/>
            <w:vAlign w:val="center"/>
            <w:hideMark/>
          </w:tcPr>
          <w:p w14:paraId="4F0D0D82" w14:textId="77777777" w:rsidR="00017335" w:rsidRPr="00017335" w:rsidRDefault="00017335" w:rsidP="00017335">
            <w:r w:rsidRPr="00017335">
              <w:t>Beheerder (Manager)</w:t>
            </w:r>
          </w:p>
        </w:tc>
      </w:tr>
      <w:tr w:rsidR="00017335" w:rsidRPr="00017335" w14:paraId="0142C70A" w14:textId="77777777" w:rsidTr="00017335">
        <w:trPr>
          <w:tblCellSpacing w:w="15" w:type="dxa"/>
        </w:trPr>
        <w:tc>
          <w:tcPr>
            <w:tcW w:w="0" w:type="auto"/>
            <w:vAlign w:val="center"/>
            <w:hideMark/>
          </w:tcPr>
          <w:p w14:paraId="2B977914" w14:textId="77777777" w:rsidR="00017335" w:rsidRPr="00017335" w:rsidRDefault="00017335" w:rsidP="00017335">
            <w:proofErr w:type="spellStart"/>
            <w:r w:rsidRPr="00017335">
              <w:t>Tezza</w:t>
            </w:r>
            <w:proofErr w:type="spellEnd"/>
            <w:r w:rsidRPr="00017335">
              <w:t xml:space="preserve"> Postintake</w:t>
            </w:r>
          </w:p>
        </w:tc>
        <w:tc>
          <w:tcPr>
            <w:tcW w:w="0" w:type="auto"/>
            <w:vAlign w:val="center"/>
            <w:hideMark/>
          </w:tcPr>
          <w:p w14:paraId="6D0CC496" w14:textId="77777777" w:rsidR="00017335" w:rsidRPr="00017335" w:rsidRDefault="00017335" w:rsidP="00017335">
            <w:r w:rsidRPr="00017335">
              <w:t xml:space="preserve">Lid van </w:t>
            </w:r>
            <w:proofErr w:type="spellStart"/>
            <w:r w:rsidRPr="00017335">
              <w:t>Tezza</w:t>
            </w:r>
            <w:proofErr w:type="spellEnd"/>
            <w:r w:rsidRPr="00017335">
              <w:t xml:space="preserve"> Beheer site</w:t>
            </w:r>
          </w:p>
        </w:tc>
        <w:tc>
          <w:tcPr>
            <w:tcW w:w="0" w:type="auto"/>
            <w:vAlign w:val="center"/>
            <w:hideMark/>
          </w:tcPr>
          <w:p w14:paraId="1DDEA3E8" w14:textId="77777777" w:rsidR="00017335" w:rsidRPr="00017335" w:rsidRDefault="00017335" w:rsidP="00017335">
            <w:r w:rsidRPr="00017335">
              <w:t>Bijdrager (</w:t>
            </w:r>
            <w:proofErr w:type="spellStart"/>
            <w:r w:rsidRPr="00017335">
              <w:t>Contributor</w:t>
            </w:r>
            <w:proofErr w:type="spellEnd"/>
            <w:r w:rsidRPr="00017335">
              <w:t>)</w:t>
            </w:r>
          </w:p>
        </w:tc>
      </w:tr>
      <w:tr w:rsidR="00017335" w:rsidRPr="00017335" w14:paraId="4A9D68D9" w14:textId="77777777" w:rsidTr="00017335">
        <w:trPr>
          <w:tblCellSpacing w:w="15" w:type="dxa"/>
        </w:trPr>
        <w:tc>
          <w:tcPr>
            <w:tcW w:w="0" w:type="auto"/>
            <w:vAlign w:val="center"/>
            <w:hideMark/>
          </w:tcPr>
          <w:p w14:paraId="79DA703E" w14:textId="77777777" w:rsidR="00017335" w:rsidRPr="00017335" w:rsidRDefault="00017335" w:rsidP="00017335">
            <w:proofErr w:type="spellStart"/>
            <w:r w:rsidRPr="00017335">
              <w:t>Tezza</w:t>
            </w:r>
            <w:proofErr w:type="spellEnd"/>
            <w:r w:rsidRPr="00017335">
              <w:t xml:space="preserve"> beheer rol Medewerker/</w:t>
            </w:r>
            <w:proofErr w:type="spellStart"/>
            <w:r w:rsidRPr="00017335">
              <w:t>Coordinator</w:t>
            </w:r>
            <w:proofErr w:type="spellEnd"/>
          </w:p>
        </w:tc>
        <w:tc>
          <w:tcPr>
            <w:tcW w:w="0" w:type="auto"/>
            <w:vAlign w:val="center"/>
            <w:hideMark/>
          </w:tcPr>
          <w:p w14:paraId="4C1101C5" w14:textId="77777777" w:rsidR="00017335" w:rsidRPr="00017335" w:rsidRDefault="00017335" w:rsidP="00017335">
            <w:r w:rsidRPr="00017335">
              <w:t>Niet in gebruik, maar beschikbaar</w:t>
            </w:r>
          </w:p>
        </w:tc>
        <w:tc>
          <w:tcPr>
            <w:tcW w:w="0" w:type="auto"/>
            <w:vAlign w:val="center"/>
            <w:hideMark/>
          </w:tcPr>
          <w:p w14:paraId="437DC28D" w14:textId="77777777" w:rsidR="00017335" w:rsidRPr="00017335" w:rsidRDefault="00017335" w:rsidP="00017335">
            <w:r w:rsidRPr="00017335">
              <w:t>Medewerker (optioneel)</w:t>
            </w:r>
          </w:p>
        </w:tc>
      </w:tr>
      <w:tr w:rsidR="00017335" w:rsidRPr="00017335" w14:paraId="56912F9D" w14:textId="77777777" w:rsidTr="00017335">
        <w:trPr>
          <w:tblCellSpacing w:w="15" w:type="dxa"/>
        </w:trPr>
        <w:tc>
          <w:tcPr>
            <w:tcW w:w="0" w:type="auto"/>
            <w:vAlign w:val="center"/>
            <w:hideMark/>
          </w:tcPr>
          <w:p w14:paraId="13CC2D91" w14:textId="77777777" w:rsidR="00017335" w:rsidRPr="00017335" w:rsidRDefault="00017335" w:rsidP="00017335">
            <w:proofErr w:type="spellStart"/>
            <w:r w:rsidRPr="00017335">
              <w:t>Tezza</w:t>
            </w:r>
            <w:proofErr w:type="spellEnd"/>
            <w:r w:rsidRPr="00017335">
              <w:t xml:space="preserve"> Toezicht</w:t>
            </w:r>
          </w:p>
        </w:tc>
        <w:tc>
          <w:tcPr>
            <w:tcW w:w="0" w:type="auto"/>
            <w:vAlign w:val="center"/>
            <w:hideMark/>
          </w:tcPr>
          <w:p w14:paraId="1AFCDA43" w14:textId="77777777" w:rsidR="00017335" w:rsidRPr="00017335" w:rsidRDefault="00017335" w:rsidP="00017335">
            <w:proofErr w:type="spellStart"/>
            <w:r w:rsidRPr="00017335">
              <w:t>Keycloak</w:t>
            </w:r>
            <w:proofErr w:type="spellEnd"/>
            <w:r w:rsidRPr="00017335">
              <w:t xml:space="preserve"> rol: </w:t>
            </w:r>
            <w:proofErr w:type="spellStart"/>
            <w:r w:rsidRPr="00017335">
              <w:t>Tezza</w:t>
            </w:r>
            <w:proofErr w:type="spellEnd"/>
            <w:r w:rsidRPr="00017335">
              <w:t xml:space="preserve"> Documenten Beheer</w:t>
            </w:r>
          </w:p>
        </w:tc>
        <w:tc>
          <w:tcPr>
            <w:tcW w:w="0" w:type="auto"/>
            <w:vAlign w:val="center"/>
            <w:hideMark/>
          </w:tcPr>
          <w:p w14:paraId="714DF3DC" w14:textId="77777777" w:rsidR="00017335" w:rsidRPr="00017335" w:rsidRDefault="00017335" w:rsidP="00017335">
            <w:r w:rsidRPr="00017335">
              <w:t>Ongewijzigd</w:t>
            </w:r>
          </w:p>
        </w:tc>
      </w:tr>
      <w:tr w:rsidR="00017335" w:rsidRPr="00017335" w14:paraId="55409271" w14:textId="77777777" w:rsidTr="00017335">
        <w:trPr>
          <w:tblCellSpacing w:w="15" w:type="dxa"/>
        </w:trPr>
        <w:tc>
          <w:tcPr>
            <w:tcW w:w="0" w:type="auto"/>
            <w:vAlign w:val="center"/>
            <w:hideMark/>
          </w:tcPr>
          <w:p w14:paraId="1ADC7B12" w14:textId="77777777" w:rsidR="00017335" w:rsidRPr="00017335" w:rsidRDefault="00017335" w:rsidP="00017335">
            <w:proofErr w:type="spellStart"/>
            <w:r w:rsidRPr="00017335">
              <w:t>Tezza</w:t>
            </w:r>
            <w:proofErr w:type="spellEnd"/>
            <w:r w:rsidRPr="00017335">
              <w:t xml:space="preserve"> </w:t>
            </w:r>
            <w:proofErr w:type="spellStart"/>
            <w:r w:rsidRPr="00017335">
              <w:t>Create</w:t>
            </w:r>
            <w:proofErr w:type="spellEnd"/>
            <w:r w:rsidRPr="00017335">
              <w:t xml:space="preserve"> Zaken/Dossiers/Objecten</w:t>
            </w:r>
          </w:p>
        </w:tc>
        <w:tc>
          <w:tcPr>
            <w:tcW w:w="0" w:type="auto"/>
            <w:vAlign w:val="center"/>
            <w:hideMark/>
          </w:tcPr>
          <w:p w14:paraId="176A1DA2" w14:textId="77777777" w:rsidR="00017335" w:rsidRPr="00017335" w:rsidRDefault="00017335" w:rsidP="00017335">
            <w:proofErr w:type="spellStart"/>
            <w:r w:rsidRPr="00017335">
              <w:t>Keycloak</w:t>
            </w:r>
            <w:proofErr w:type="spellEnd"/>
            <w:r w:rsidRPr="00017335">
              <w:t xml:space="preserve"> rol met gelijke naam</w:t>
            </w:r>
          </w:p>
        </w:tc>
        <w:tc>
          <w:tcPr>
            <w:tcW w:w="0" w:type="auto"/>
            <w:vAlign w:val="center"/>
            <w:hideMark/>
          </w:tcPr>
          <w:p w14:paraId="5CFF9D40" w14:textId="77777777" w:rsidR="00017335" w:rsidRPr="00017335" w:rsidRDefault="00017335" w:rsidP="00017335">
            <w:r w:rsidRPr="00017335">
              <w:t>Ongewijzigd</w:t>
            </w:r>
          </w:p>
        </w:tc>
      </w:tr>
      <w:tr w:rsidR="00017335" w:rsidRPr="00017335" w14:paraId="0BA8A767" w14:textId="77777777" w:rsidTr="00017335">
        <w:trPr>
          <w:tblCellSpacing w:w="15" w:type="dxa"/>
        </w:trPr>
        <w:tc>
          <w:tcPr>
            <w:tcW w:w="0" w:type="auto"/>
            <w:vAlign w:val="center"/>
            <w:hideMark/>
          </w:tcPr>
          <w:p w14:paraId="293ECC00" w14:textId="77777777" w:rsidR="00017335" w:rsidRPr="00017335" w:rsidRDefault="00017335" w:rsidP="00017335">
            <w:commentRangeStart w:id="143"/>
            <w:proofErr w:type="spellStart"/>
            <w:r w:rsidRPr="00017335">
              <w:t>Tezza</w:t>
            </w:r>
            <w:proofErr w:type="spellEnd"/>
            <w:r w:rsidRPr="00017335">
              <w:t xml:space="preserve"> Auditor</w:t>
            </w:r>
            <w:commentRangeEnd w:id="143"/>
            <w:r w:rsidR="00870F43">
              <w:rPr>
                <w:rStyle w:val="Verwijzingopmerking"/>
              </w:rPr>
              <w:commentReference w:id="143"/>
            </w:r>
          </w:p>
        </w:tc>
        <w:tc>
          <w:tcPr>
            <w:tcW w:w="0" w:type="auto"/>
            <w:vAlign w:val="center"/>
            <w:hideMark/>
          </w:tcPr>
          <w:p w14:paraId="6924D265" w14:textId="77777777" w:rsidR="00017335" w:rsidRPr="00017335" w:rsidRDefault="00017335" w:rsidP="00017335">
            <w:r w:rsidRPr="00A151BC">
              <w:rPr>
                <w:highlight w:val="yellow"/>
                <w:rPrChange w:id="144" w:author="Olav Allema" w:date="2025-06-24T12:53:00Z" w16du:dateUtc="2025-06-24T10:53:00Z">
                  <w:rPr/>
                </w:rPrChange>
              </w:rPr>
              <w:t>Nieuwe rol</w:t>
            </w:r>
          </w:p>
        </w:tc>
        <w:tc>
          <w:tcPr>
            <w:tcW w:w="0" w:type="auto"/>
            <w:vAlign w:val="center"/>
            <w:hideMark/>
          </w:tcPr>
          <w:p w14:paraId="44A867F3" w14:textId="77777777" w:rsidR="00017335" w:rsidRPr="00017335" w:rsidRDefault="00017335" w:rsidP="00017335">
            <w:r w:rsidRPr="00017335">
              <w:t>Mag vertrouwelijke zaken inzien (</w:t>
            </w:r>
            <w:proofErr w:type="spellStart"/>
            <w:r w:rsidRPr="00017335">
              <w:t>ToDo</w:t>
            </w:r>
            <w:proofErr w:type="spellEnd"/>
            <w:r w:rsidRPr="00017335">
              <w:t>)</w:t>
            </w:r>
          </w:p>
        </w:tc>
      </w:tr>
    </w:tbl>
    <w:p w14:paraId="7CD3432A" w14:textId="77777777" w:rsidR="00017335" w:rsidRDefault="00017335" w:rsidP="00017335">
      <w:pPr>
        <w:rPr>
          <w:b/>
          <w:bCs/>
        </w:rPr>
      </w:pPr>
    </w:p>
    <w:p w14:paraId="602AD0E4" w14:textId="1AE9223D" w:rsidR="00017335" w:rsidRPr="00017335" w:rsidRDefault="00017335" w:rsidP="00017335">
      <w:pPr>
        <w:rPr>
          <w:b/>
          <w:bCs/>
        </w:rPr>
      </w:pPr>
      <w:commentRangeStart w:id="145"/>
      <w:r w:rsidRPr="00017335">
        <w:rPr>
          <w:b/>
          <w:bCs/>
        </w:rPr>
        <w:t xml:space="preserve">Niveau 2: </w:t>
      </w:r>
      <w:proofErr w:type="spellStart"/>
      <w:r w:rsidRPr="00017335">
        <w:rPr>
          <w:b/>
          <w:bCs/>
        </w:rPr>
        <w:t>ZaakType</w:t>
      </w:r>
      <w:commentRangeEnd w:id="145"/>
      <w:proofErr w:type="spellEnd"/>
      <w:r w:rsidR="00A151BC">
        <w:rPr>
          <w:rStyle w:val="Verwijzingopmerking"/>
        </w:rPr>
        <w:commentReference w:id="145"/>
      </w:r>
    </w:p>
    <w:p w14:paraId="659C96B0" w14:textId="77777777" w:rsidR="00017335" w:rsidRPr="00017335" w:rsidRDefault="00017335" w:rsidP="00017335">
      <w:pPr>
        <w:rPr>
          <w:b/>
          <w:bCs/>
        </w:rPr>
      </w:pPr>
      <w:r w:rsidRPr="00017335">
        <w:rPr>
          <w:b/>
          <w:bCs/>
        </w:rPr>
        <w:t xml:space="preserve">Openbaar </w:t>
      </w:r>
      <w:proofErr w:type="spellStart"/>
      <w:r w:rsidRPr="00017335">
        <w:rPr>
          <w:b/>
          <w:bCs/>
        </w:rPr>
        <w:t>ZaakType</w:t>
      </w:r>
      <w:proofErr w:type="spellEnd"/>
    </w:p>
    <w:p w14:paraId="434DD24D" w14:textId="77777777" w:rsidR="00017335" w:rsidRPr="00017335" w:rsidRDefault="00017335" w:rsidP="00017335">
      <w:pPr>
        <w:numPr>
          <w:ilvl w:val="0"/>
          <w:numId w:val="14"/>
        </w:numPr>
      </w:pPr>
      <w:commentRangeStart w:id="146"/>
      <w:r w:rsidRPr="00017335">
        <w:t xml:space="preserve">Alle </w:t>
      </w:r>
      <w:proofErr w:type="spellStart"/>
      <w:r w:rsidRPr="00017335">
        <w:t>Tezza</w:t>
      </w:r>
      <w:proofErr w:type="spellEnd"/>
      <w:r w:rsidRPr="00017335">
        <w:t xml:space="preserve"> Beheer rollen worden automatisch doorgezet naar de </w:t>
      </w:r>
      <w:proofErr w:type="spellStart"/>
      <w:r w:rsidRPr="00017335">
        <w:t>ZaakType</w:t>
      </w:r>
      <w:proofErr w:type="spellEnd"/>
      <w:r w:rsidRPr="00017335">
        <w:t>-site met dezelfde rol.</w:t>
      </w:r>
      <w:commentRangeEnd w:id="146"/>
      <w:r w:rsidR="00AC32E4">
        <w:rPr>
          <w:rStyle w:val="Verwijzingopmerking"/>
        </w:rPr>
        <w:commentReference w:id="146"/>
      </w:r>
    </w:p>
    <w:p w14:paraId="1B89B130" w14:textId="77777777" w:rsidR="00017335" w:rsidRPr="00017335" w:rsidRDefault="00017335" w:rsidP="00017335">
      <w:pPr>
        <w:numPr>
          <w:ilvl w:val="0"/>
          <w:numId w:val="14"/>
        </w:numPr>
      </w:pPr>
      <w:commentRangeStart w:id="147"/>
      <w:r w:rsidRPr="00017335">
        <w:t xml:space="preserve">De functionaliteit </w:t>
      </w:r>
      <w:commentRangeEnd w:id="147"/>
      <w:r w:rsidR="007A4D3F">
        <w:rPr>
          <w:rStyle w:val="Verwijzingopmerking"/>
        </w:rPr>
        <w:commentReference w:id="147"/>
      </w:r>
      <w:r w:rsidRPr="00017335">
        <w:t xml:space="preserve">is identiek aan de oude situatie. Bijvoorbeeld: </w:t>
      </w:r>
      <w:proofErr w:type="spellStart"/>
      <w:r w:rsidRPr="00017335">
        <w:t>Tezza</w:t>
      </w:r>
      <w:proofErr w:type="spellEnd"/>
      <w:r w:rsidRPr="00017335">
        <w:t xml:space="preserve"> Gemeente → </w:t>
      </w:r>
      <w:proofErr w:type="spellStart"/>
      <w:r w:rsidRPr="00017335">
        <w:t>Tezza</w:t>
      </w:r>
      <w:proofErr w:type="spellEnd"/>
      <w:r w:rsidRPr="00017335">
        <w:t xml:space="preserve"> Beheer Raadpleger → krijgt automatisch toegang als raadpleger op </w:t>
      </w:r>
      <w:proofErr w:type="spellStart"/>
      <w:r w:rsidRPr="00017335">
        <w:t>ZaakType</w:t>
      </w:r>
      <w:proofErr w:type="spellEnd"/>
      <w:r w:rsidRPr="00017335">
        <w:t>.</w:t>
      </w:r>
    </w:p>
    <w:p w14:paraId="0C5F306B" w14:textId="77777777" w:rsidR="00017335" w:rsidRPr="00017335" w:rsidRDefault="00017335" w:rsidP="00017335">
      <w:pPr>
        <w:rPr>
          <w:b/>
          <w:bCs/>
        </w:rPr>
      </w:pPr>
      <w:commentRangeStart w:id="148"/>
      <w:r w:rsidRPr="00017335">
        <w:rPr>
          <w:b/>
          <w:bCs/>
        </w:rPr>
        <w:t xml:space="preserve">Vertrouwelijk </w:t>
      </w:r>
      <w:commentRangeEnd w:id="148"/>
      <w:r w:rsidR="0096138B">
        <w:rPr>
          <w:rStyle w:val="Verwijzingopmerking"/>
        </w:rPr>
        <w:commentReference w:id="148"/>
      </w:r>
      <w:proofErr w:type="spellStart"/>
      <w:r w:rsidRPr="00017335">
        <w:rPr>
          <w:b/>
          <w:bCs/>
        </w:rPr>
        <w:t>ZaakType</w:t>
      </w:r>
      <w:proofErr w:type="spellEnd"/>
    </w:p>
    <w:p w14:paraId="3AD13244" w14:textId="77777777" w:rsidR="00017335" w:rsidRPr="00017335" w:rsidRDefault="00017335" w:rsidP="00017335">
      <w:pPr>
        <w:numPr>
          <w:ilvl w:val="0"/>
          <w:numId w:val="15"/>
        </w:numPr>
      </w:pPr>
      <w:r w:rsidRPr="00017335">
        <w:t xml:space="preserve">Alleen de rol </w:t>
      </w:r>
      <w:r w:rsidRPr="00017335">
        <w:rPr>
          <w:b/>
          <w:bCs/>
        </w:rPr>
        <w:t>Beheerder</w:t>
      </w:r>
      <w:r w:rsidRPr="00017335">
        <w:t xml:space="preserve"> wordt toegekend aan de </w:t>
      </w:r>
      <w:proofErr w:type="spellStart"/>
      <w:r w:rsidRPr="00017335">
        <w:t>ZaakType</w:t>
      </w:r>
      <w:proofErr w:type="spellEnd"/>
      <w:r w:rsidRPr="00017335">
        <w:t>-site.</w:t>
      </w:r>
    </w:p>
    <w:p w14:paraId="068239CA" w14:textId="77777777" w:rsidR="00017335" w:rsidRPr="00017335" w:rsidRDefault="00017335" w:rsidP="00017335">
      <w:pPr>
        <w:numPr>
          <w:ilvl w:val="0"/>
          <w:numId w:val="15"/>
        </w:numPr>
      </w:pPr>
      <w:r w:rsidRPr="00017335">
        <w:t>Gebruikers/groepen moeten expliciet worden toegevoegd aan de site voor toegang.</w:t>
      </w:r>
    </w:p>
    <w:p w14:paraId="4CEFC11D" w14:textId="77777777" w:rsidR="00017335" w:rsidRPr="00017335" w:rsidRDefault="00017335" w:rsidP="00017335">
      <w:pPr>
        <w:numPr>
          <w:ilvl w:val="0"/>
          <w:numId w:val="15"/>
        </w:numPr>
      </w:pPr>
      <w:r w:rsidRPr="00017335">
        <w:t>Functionaliteit is gelijk gebleven: vertrouwelijke zaken zijn alleen zichtbaar voor expliciet toegevoegde leden.</w:t>
      </w:r>
    </w:p>
    <w:p w14:paraId="24D0615C" w14:textId="77777777" w:rsidR="00017335" w:rsidRPr="00017335" w:rsidRDefault="00017335" w:rsidP="00017335">
      <w:pPr>
        <w:rPr>
          <w:b/>
          <w:bCs/>
        </w:rPr>
      </w:pPr>
      <w:commentRangeStart w:id="149"/>
      <w:r w:rsidRPr="00017335">
        <w:rPr>
          <w:b/>
          <w:bCs/>
        </w:rPr>
        <w:t xml:space="preserve">Algemeen </w:t>
      </w:r>
      <w:proofErr w:type="spellStart"/>
      <w:r w:rsidRPr="00017335">
        <w:rPr>
          <w:b/>
          <w:bCs/>
        </w:rPr>
        <w:t>ZaakType</w:t>
      </w:r>
      <w:commentRangeEnd w:id="149"/>
      <w:proofErr w:type="spellEnd"/>
      <w:r w:rsidR="00295C83">
        <w:rPr>
          <w:rStyle w:val="Verwijzingopmerking"/>
        </w:rPr>
        <w:commentReference w:id="149"/>
      </w:r>
    </w:p>
    <w:p w14:paraId="6933C882" w14:textId="77777777" w:rsidR="00017335" w:rsidRPr="00017335" w:rsidRDefault="00017335" w:rsidP="00017335">
      <w:pPr>
        <w:numPr>
          <w:ilvl w:val="0"/>
          <w:numId w:val="16"/>
        </w:numPr>
      </w:pPr>
      <w:r w:rsidRPr="00017335">
        <w:t>Rollen zijn optioneel per situatie inzetbaar.</w:t>
      </w:r>
    </w:p>
    <w:p w14:paraId="02A00503" w14:textId="77777777" w:rsidR="00017335" w:rsidRPr="00017335" w:rsidRDefault="00017335" w:rsidP="00017335">
      <w:pPr>
        <w:numPr>
          <w:ilvl w:val="0"/>
          <w:numId w:val="16"/>
        </w:numPr>
      </w:pPr>
      <w:r w:rsidRPr="00017335">
        <w:t>In het verleden bestonden enkel Raadpleger en Behandelaar.</w:t>
      </w:r>
    </w:p>
    <w:p w14:paraId="4FECF923" w14:textId="77777777" w:rsidR="00017335" w:rsidRPr="00017335" w:rsidRDefault="00017335" w:rsidP="00017335">
      <w:pPr>
        <w:numPr>
          <w:ilvl w:val="0"/>
          <w:numId w:val="16"/>
        </w:numPr>
      </w:pPr>
      <w:r w:rsidRPr="00017335">
        <w:t>In de nieuwe situatie is dit verfijnd naar Raadpleger, Bijdrager en Medewerker.</w:t>
      </w:r>
    </w:p>
    <w:p w14:paraId="511EA4A2" w14:textId="77777777" w:rsidR="00017335" w:rsidRPr="00017335" w:rsidRDefault="00017335" w:rsidP="00017335">
      <w:pPr>
        <w:rPr>
          <w:b/>
          <w:bCs/>
        </w:rPr>
      </w:pPr>
      <w:commentRangeStart w:id="150"/>
      <w:r w:rsidRPr="00017335">
        <w:rPr>
          <w:b/>
          <w:bCs/>
        </w:rPr>
        <w:t>Raadpleger</w:t>
      </w:r>
      <w:commentRangeEnd w:id="150"/>
      <w:r w:rsidR="00131103">
        <w:rPr>
          <w:rStyle w:val="Verwijzingopmerking"/>
        </w:rPr>
        <w:commentReference w:id="150"/>
      </w:r>
    </w:p>
    <w:p w14:paraId="1F9EC16E" w14:textId="77777777" w:rsidR="00017335" w:rsidRPr="00017335" w:rsidRDefault="00017335" w:rsidP="00017335">
      <w:pPr>
        <w:numPr>
          <w:ilvl w:val="0"/>
          <w:numId w:val="17"/>
        </w:numPr>
      </w:pPr>
      <w:r w:rsidRPr="00017335">
        <w:t>Kan zaken en documenten inzien.</w:t>
      </w:r>
    </w:p>
    <w:p w14:paraId="286F65FD" w14:textId="77777777" w:rsidR="00017335" w:rsidRPr="00017335" w:rsidRDefault="00017335" w:rsidP="00017335">
      <w:pPr>
        <w:numPr>
          <w:ilvl w:val="0"/>
          <w:numId w:val="17"/>
        </w:numPr>
      </w:pPr>
      <w:r w:rsidRPr="00017335">
        <w:t>Kan géén zaken claimen of aanmaken.</w:t>
      </w:r>
    </w:p>
    <w:p w14:paraId="54A86A42" w14:textId="77777777" w:rsidR="00017335" w:rsidRPr="00017335" w:rsidRDefault="00017335" w:rsidP="00017335">
      <w:pPr>
        <w:numPr>
          <w:ilvl w:val="0"/>
          <w:numId w:val="17"/>
        </w:numPr>
      </w:pPr>
      <w:r w:rsidRPr="00017335">
        <w:t>Was vroeger lid van "</w:t>
      </w:r>
      <w:proofErr w:type="spellStart"/>
      <w:r w:rsidRPr="00017335">
        <w:t>Tezza</w:t>
      </w:r>
      <w:proofErr w:type="spellEnd"/>
      <w:r w:rsidRPr="00017335">
        <w:t xml:space="preserve"> Gemeente" en kon zaken claimen → dat is </w:t>
      </w:r>
      <w:r w:rsidRPr="00017335">
        <w:rPr>
          <w:b/>
          <w:bCs/>
        </w:rPr>
        <w:t>gewijzigd</w:t>
      </w:r>
      <w:r w:rsidRPr="00017335">
        <w:t>.</w:t>
      </w:r>
    </w:p>
    <w:p w14:paraId="5C014D87" w14:textId="77777777" w:rsidR="00017335" w:rsidRPr="00017335" w:rsidRDefault="00017335" w:rsidP="00017335">
      <w:pPr>
        <w:rPr>
          <w:b/>
          <w:bCs/>
        </w:rPr>
      </w:pPr>
      <w:r w:rsidRPr="00017335">
        <w:rPr>
          <w:b/>
          <w:bCs/>
        </w:rPr>
        <w:t>Bijdrager (Nieuw)</w:t>
      </w:r>
    </w:p>
    <w:p w14:paraId="39080EEF" w14:textId="77777777" w:rsidR="00017335" w:rsidRPr="00017335" w:rsidRDefault="00017335" w:rsidP="00017335">
      <w:pPr>
        <w:numPr>
          <w:ilvl w:val="0"/>
          <w:numId w:val="18"/>
        </w:numPr>
      </w:pPr>
      <w:r w:rsidRPr="00017335">
        <w:t>Kan documenten toevoegen, zaken inzien én claimen.</w:t>
      </w:r>
    </w:p>
    <w:p w14:paraId="0531A6F7" w14:textId="77777777" w:rsidR="00017335" w:rsidRPr="00017335" w:rsidRDefault="00017335" w:rsidP="00017335">
      <w:pPr>
        <w:numPr>
          <w:ilvl w:val="0"/>
          <w:numId w:val="18"/>
        </w:numPr>
      </w:pPr>
      <w:r w:rsidRPr="00017335">
        <w:t>Door een zaak te claimen wordt de gebruiker Behandelaar.</w:t>
      </w:r>
    </w:p>
    <w:p w14:paraId="5CDF17C9" w14:textId="77777777" w:rsidR="00017335" w:rsidRPr="00017335" w:rsidRDefault="00017335" w:rsidP="00017335">
      <w:pPr>
        <w:numPr>
          <w:ilvl w:val="0"/>
          <w:numId w:val="18"/>
        </w:numPr>
      </w:pPr>
      <w:commentRangeStart w:id="151"/>
      <w:r w:rsidRPr="00017335">
        <w:t>Wordt</w:t>
      </w:r>
      <w:commentRangeEnd w:id="151"/>
      <w:r w:rsidR="00AB61DB">
        <w:rPr>
          <w:rStyle w:val="Verwijzingopmerking"/>
        </w:rPr>
        <w:commentReference w:id="151"/>
      </w:r>
      <w:r w:rsidRPr="00017335">
        <w:t xml:space="preserve"> o.a. gebruikt voor </w:t>
      </w:r>
      <w:commentRangeStart w:id="152"/>
      <w:r w:rsidRPr="00017335">
        <w:t>de rol Postmedewerker</w:t>
      </w:r>
      <w:commentRangeEnd w:id="152"/>
      <w:r w:rsidR="006E6041">
        <w:rPr>
          <w:rStyle w:val="Verwijzingopmerking"/>
        </w:rPr>
        <w:commentReference w:id="152"/>
      </w:r>
      <w:r w:rsidRPr="00017335">
        <w:t>.</w:t>
      </w:r>
    </w:p>
    <w:p w14:paraId="75A073DA" w14:textId="77777777" w:rsidR="00017335" w:rsidRPr="00017335" w:rsidRDefault="00017335" w:rsidP="00017335">
      <w:pPr>
        <w:rPr>
          <w:b/>
          <w:bCs/>
        </w:rPr>
      </w:pPr>
      <w:r w:rsidRPr="00017335">
        <w:rPr>
          <w:b/>
          <w:bCs/>
        </w:rPr>
        <w:t>Medewerker (Nieuw)</w:t>
      </w:r>
    </w:p>
    <w:p w14:paraId="27895960" w14:textId="77777777" w:rsidR="00017335" w:rsidRPr="00017335" w:rsidRDefault="00017335" w:rsidP="00017335">
      <w:pPr>
        <w:numPr>
          <w:ilvl w:val="0"/>
          <w:numId w:val="19"/>
        </w:numPr>
      </w:pPr>
      <w:r w:rsidRPr="00017335">
        <w:t>Kan documenten toevoegen en zaken inzien.</w:t>
      </w:r>
    </w:p>
    <w:p w14:paraId="5B366FFF" w14:textId="5F0056FE" w:rsidR="00017335" w:rsidRPr="00017335" w:rsidRDefault="00017335" w:rsidP="00017335">
      <w:pPr>
        <w:numPr>
          <w:ilvl w:val="0"/>
          <w:numId w:val="19"/>
        </w:numPr>
      </w:pPr>
      <w:r w:rsidRPr="00017335">
        <w:lastRenderedPageBreak/>
        <w:t xml:space="preserve">Heeft dezelfde basisrechten als </w:t>
      </w:r>
      <w:commentRangeStart w:id="153"/>
      <w:r w:rsidRPr="00017335">
        <w:t>Behandelaar</w:t>
      </w:r>
      <w:commentRangeEnd w:id="153"/>
      <w:r w:rsidR="009C503F">
        <w:rPr>
          <w:rStyle w:val="Verwijzingopmerking"/>
        </w:rPr>
        <w:commentReference w:id="153"/>
      </w:r>
      <w:r w:rsidRPr="00017335">
        <w:t>, zonder status- of eigenschap</w:t>
      </w:r>
      <w:ins w:id="154" w:author="Olav Allema" w:date="2025-06-24T15:28:00Z" w16du:dateUtc="2025-06-24T13:28:00Z">
        <w:r w:rsidR="00F311DB">
          <w:t>pen</w:t>
        </w:r>
      </w:ins>
      <w:r w:rsidRPr="00017335">
        <w:t>beheer.</w:t>
      </w:r>
    </w:p>
    <w:p w14:paraId="52736559" w14:textId="77777777" w:rsidR="00017335" w:rsidRPr="00017335" w:rsidRDefault="00017335" w:rsidP="00017335">
      <w:pPr>
        <w:numPr>
          <w:ilvl w:val="0"/>
          <w:numId w:val="19"/>
        </w:numPr>
      </w:pPr>
      <w:r w:rsidRPr="00017335">
        <w:t>Wordt gebruikt voor groepen die frequent met documenten werken.</w:t>
      </w:r>
    </w:p>
    <w:p w14:paraId="054749DC" w14:textId="77777777" w:rsidR="00017335" w:rsidRDefault="00017335" w:rsidP="00017335">
      <w:pPr>
        <w:rPr>
          <w:b/>
          <w:bCs/>
        </w:rPr>
      </w:pPr>
    </w:p>
    <w:p w14:paraId="3003EDC3" w14:textId="5F095D25" w:rsidR="00017335" w:rsidRPr="00017335" w:rsidRDefault="00017335" w:rsidP="00017335">
      <w:pPr>
        <w:rPr>
          <w:b/>
          <w:bCs/>
        </w:rPr>
      </w:pPr>
      <w:r w:rsidRPr="00017335">
        <w:rPr>
          <w:b/>
          <w:bCs/>
        </w:rPr>
        <w:t>Niveau 3: Zaak</w:t>
      </w:r>
    </w:p>
    <w:p w14:paraId="21C510EE" w14:textId="77777777" w:rsidR="00017335" w:rsidRPr="00017335" w:rsidRDefault="00017335" w:rsidP="00017335">
      <w:pPr>
        <w:rPr>
          <w:b/>
          <w:bCs/>
        </w:rPr>
      </w:pPr>
      <w:r w:rsidRPr="00017335">
        <w:rPr>
          <w:b/>
          <w:bCs/>
        </w:rPr>
        <w:t>Behandelaar</w:t>
      </w:r>
    </w:p>
    <w:p w14:paraId="2027520E" w14:textId="77777777" w:rsidR="00017335" w:rsidRPr="00017335" w:rsidRDefault="00017335" w:rsidP="00017335">
      <w:pPr>
        <w:numPr>
          <w:ilvl w:val="0"/>
          <w:numId w:val="20"/>
        </w:numPr>
      </w:pPr>
      <w:r w:rsidRPr="00017335">
        <w:t>Technisch gebaseerd op de rol Medewerker, met extra zaakgerichte rechten.</w:t>
      </w:r>
    </w:p>
    <w:p w14:paraId="1F83A387" w14:textId="77777777" w:rsidR="00017335" w:rsidRPr="00017335" w:rsidRDefault="00017335" w:rsidP="00017335">
      <w:pPr>
        <w:numPr>
          <w:ilvl w:val="0"/>
          <w:numId w:val="20"/>
        </w:numPr>
      </w:pPr>
      <w:r w:rsidRPr="00017335">
        <w:t>Mag:</w:t>
      </w:r>
    </w:p>
    <w:p w14:paraId="18252D9D" w14:textId="77777777" w:rsidR="00017335" w:rsidRPr="00017335" w:rsidRDefault="00017335" w:rsidP="00017335">
      <w:pPr>
        <w:numPr>
          <w:ilvl w:val="1"/>
          <w:numId w:val="20"/>
        </w:numPr>
      </w:pPr>
      <w:r w:rsidRPr="00017335">
        <w:t>Zaakstatus aanpassen</w:t>
      </w:r>
    </w:p>
    <w:p w14:paraId="6553A305" w14:textId="77777777" w:rsidR="00017335" w:rsidRPr="00017335" w:rsidRDefault="00017335" w:rsidP="00017335">
      <w:pPr>
        <w:numPr>
          <w:ilvl w:val="1"/>
          <w:numId w:val="20"/>
        </w:numPr>
      </w:pPr>
      <w:r w:rsidRPr="00017335">
        <w:t>Eigenschappen en betrokkenen bewerken</w:t>
      </w:r>
    </w:p>
    <w:p w14:paraId="54A1DF7E" w14:textId="77777777" w:rsidR="00017335" w:rsidRPr="00017335" w:rsidRDefault="00017335" w:rsidP="00017335">
      <w:pPr>
        <w:numPr>
          <w:ilvl w:val="1"/>
          <w:numId w:val="20"/>
        </w:numPr>
      </w:pPr>
      <w:r w:rsidRPr="00017335">
        <w:t>Documenten toevoegen/bewerken</w:t>
      </w:r>
    </w:p>
    <w:p w14:paraId="6107B518" w14:textId="77777777" w:rsidR="00017335" w:rsidRPr="00017335" w:rsidRDefault="00017335" w:rsidP="00017335">
      <w:pPr>
        <w:numPr>
          <w:ilvl w:val="0"/>
          <w:numId w:val="20"/>
        </w:numPr>
      </w:pPr>
      <w:r w:rsidRPr="00017335">
        <w:t>Toegang tot gearchiveerde zaken is strikter geworden.</w:t>
      </w:r>
    </w:p>
    <w:p w14:paraId="7FBB4F21" w14:textId="77777777" w:rsidR="00017335" w:rsidRPr="00017335" w:rsidRDefault="00017335" w:rsidP="00017335">
      <w:pPr>
        <w:rPr>
          <w:b/>
          <w:bCs/>
        </w:rPr>
      </w:pPr>
      <w:r w:rsidRPr="00017335">
        <w:rPr>
          <w:b/>
          <w:bCs/>
        </w:rPr>
        <w:t>Behandelaar worden</w:t>
      </w:r>
    </w:p>
    <w:p w14:paraId="4FD79707" w14:textId="41C9F8F9" w:rsidR="00017335" w:rsidRPr="00017335" w:rsidRDefault="00017335" w:rsidP="00017335">
      <w:r w:rsidRPr="00017335">
        <w:t>Je wordt Behandelaar van een zaak door deze te claimen. Hiervoor moet je minstens één van de volgende rollen hebben op het Zaak</w:t>
      </w:r>
      <w:ins w:id="155" w:author="Olav Allema" w:date="2025-06-24T16:01:00Z" w16du:dateUtc="2025-06-24T14:01:00Z">
        <w:r w:rsidR="004E2298">
          <w:t>t</w:t>
        </w:r>
      </w:ins>
      <w:del w:id="156" w:author="Olav Allema" w:date="2025-06-24T16:01:00Z" w16du:dateUtc="2025-06-24T14:01:00Z">
        <w:r w:rsidRPr="00017335" w:rsidDel="004E2298">
          <w:delText>T</w:delText>
        </w:r>
      </w:del>
      <w:r w:rsidRPr="00017335">
        <w:t>ype</w:t>
      </w:r>
      <w:ins w:id="157" w:author="Olav Allema" w:date="2025-06-24T16:01:00Z" w16du:dateUtc="2025-06-24T14:01:00Z">
        <w:r w:rsidR="004E2298">
          <w:t>-niveau</w:t>
        </w:r>
      </w:ins>
      <w:r w:rsidRPr="00017335">
        <w:t>:</w:t>
      </w:r>
    </w:p>
    <w:p w14:paraId="1CC9D2EB" w14:textId="77777777" w:rsidR="00017335" w:rsidRPr="00017335" w:rsidRDefault="00017335" w:rsidP="00017335">
      <w:pPr>
        <w:numPr>
          <w:ilvl w:val="0"/>
          <w:numId w:val="21"/>
        </w:numPr>
      </w:pPr>
      <w:r w:rsidRPr="00017335">
        <w:t>Bijdrager</w:t>
      </w:r>
    </w:p>
    <w:p w14:paraId="05AD4004" w14:textId="77777777" w:rsidR="00017335" w:rsidRPr="00017335" w:rsidRDefault="00017335" w:rsidP="00017335">
      <w:pPr>
        <w:numPr>
          <w:ilvl w:val="0"/>
          <w:numId w:val="21"/>
        </w:numPr>
      </w:pPr>
      <w:r w:rsidRPr="00017335">
        <w:t>Medewerker</w:t>
      </w:r>
    </w:p>
    <w:p w14:paraId="627D873C" w14:textId="77777777" w:rsidR="00017335" w:rsidRPr="00017335" w:rsidRDefault="00017335" w:rsidP="00017335">
      <w:pPr>
        <w:numPr>
          <w:ilvl w:val="0"/>
          <w:numId w:val="21"/>
        </w:numPr>
      </w:pPr>
      <w:r w:rsidRPr="00017335">
        <w:t>Beheerder</w:t>
      </w:r>
    </w:p>
    <w:p w14:paraId="44B7ECEF" w14:textId="5B90DC4D" w:rsidR="00017335" w:rsidRPr="00B93FB7" w:rsidRDefault="00B93FB7" w:rsidP="00017335">
      <w:pPr>
        <w:rPr>
          <w:ins w:id="158" w:author="Olav Allema" w:date="2025-06-24T16:02:00Z" w16du:dateUtc="2025-06-24T14:02:00Z"/>
          <w:rPrChange w:id="159" w:author="Olav Allema" w:date="2025-06-24T16:03:00Z" w16du:dateUtc="2025-06-24T14:03:00Z">
            <w:rPr>
              <w:ins w:id="160" w:author="Olav Allema" w:date="2025-06-24T16:02:00Z" w16du:dateUtc="2025-06-24T14:02:00Z"/>
              <w:b/>
              <w:bCs/>
            </w:rPr>
          </w:rPrChange>
        </w:rPr>
      </w:pPr>
      <w:ins w:id="161" w:author="Olav Allema" w:date="2025-06-24T16:02:00Z" w16du:dateUtc="2025-06-24T14:02:00Z">
        <w:r w:rsidRPr="00B93FB7">
          <w:rPr>
            <w:rPrChange w:id="162" w:author="Olav Allema" w:date="2025-06-24T16:03:00Z" w16du:dateUtc="2025-06-24T14:03:00Z">
              <w:rPr>
                <w:b/>
                <w:bCs/>
              </w:rPr>
            </w:rPrChange>
          </w:rPr>
          <w:t>Als Raad</w:t>
        </w:r>
      </w:ins>
      <w:ins w:id="163" w:author="Olav Allema" w:date="2025-06-24T16:03:00Z" w16du:dateUtc="2025-06-24T14:03:00Z">
        <w:r>
          <w:t xml:space="preserve">pleger op zaaktype-niveau kan je wel toegewezen worden als </w:t>
        </w:r>
        <w:commentRangeStart w:id="164"/>
        <w:r>
          <w:t>behandelaar</w:t>
        </w:r>
        <w:commentRangeEnd w:id="164"/>
        <w:r>
          <w:rPr>
            <w:rStyle w:val="Verwijzingopmerking"/>
          </w:rPr>
          <w:commentReference w:id="164"/>
        </w:r>
        <w:r>
          <w:t>.</w:t>
        </w:r>
      </w:ins>
    </w:p>
    <w:p w14:paraId="31C7D2D8" w14:textId="77777777" w:rsidR="00B93FB7" w:rsidRDefault="00B93FB7" w:rsidP="00017335">
      <w:pPr>
        <w:rPr>
          <w:b/>
          <w:bCs/>
        </w:rPr>
      </w:pPr>
    </w:p>
    <w:p w14:paraId="04B9E1F7" w14:textId="275A0D2B" w:rsidR="00017335" w:rsidRPr="00017335" w:rsidRDefault="00017335" w:rsidP="00017335">
      <w:pPr>
        <w:rPr>
          <w:b/>
          <w:bCs/>
        </w:rPr>
      </w:pPr>
      <w:commentRangeStart w:id="165"/>
      <w:r w:rsidRPr="00017335">
        <w:rPr>
          <w:b/>
          <w:bCs/>
        </w:rPr>
        <w:t xml:space="preserve">Veranderoverzicht: Oud </w:t>
      </w:r>
      <w:proofErr w:type="spellStart"/>
      <w:r w:rsidRPr="00017335">
        <w:rPr>
          <w:b/>
          <w:bCs/>
        </w:rPr>
        <w:t>vs</w:t>
      </w:r>
      <w:proofErr w:type="spellEnd"/>
      <w:r w:rsidRPr="00017335">
        <w:rPr>
          <w:b/>
          <w:bCs/>
        </w:rPr>
        <w:t xml:space="preserve"> Nieuw</w:t>
      </w:r>
      <w:commentRangeEnd w:id="165"/>
      <w:r w:rsidR="00E606AD">
        <w:rPr>
          <w:rStyle w:val="Verwijzingopmerking"/>
        </w:rPr>
        <w:commentReference w:id="165"/>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91"/>
        <w:gridCol w:w="3956"/>
        <w:gridCol w:w="3325"/>
      </w:tblGrid>
      <w:tr w:rsidR="000166B4" w:rsidRPr="00017335" w14:paraId="787E5873" w14:textId="77777777" w:rsidTr="00017335">
        <w:trPr>
          <w:tblHeader/>
          <w:tblCellSpacing w:w="15" w:type="dxa"/>
        </w:trPr>
        <w:tc>
          <w:tcPr>
            <w:tcW w:w="0" w:type="auto"/>
            <w:vAlign w:val="center"/>
            <w:hideMark/>
          </w:tcPr>
          <w:p w14:paraId="6A1E7A0C" w14:textId="77777777" w:rsidR="00017335" w:rsidRPr="00017335" w:rsidRDefault="00017335" w:rsidP="00017335">
            <w:pPr>
              <w:rPr>
                <w:b/>
                <w:bCs/>
              </w:rPr>
            </w:pPr>
            <w:r w:rsidRPr="00017335">
              <w:rPr>
                <w:b/>
                <w:bCs/>
              </w:rPr>
              <w:t>Functie</w:t>
            </w:r>
          </w:p>
        </w:tc>
        <w:tc>
          <w:tcPr>
            <w:tcW w:w="0" w:type="auto"/>
            <w:vAlign w:val="center"/>
            <w:hideMark/>
          </w:tcPr>
          <w:p w14:paraId="2E3D1CD7" w14:textId="77777777" w:rsidR="00017335" w:rsidRPr="00017335" w:rsidRDefault="00017335" w:rsidP="00017335">
            <w:pPr>
              <w:rPr>
                <w:b/>
                <w:bCs/>
              </w:rPr>
            </w:pPr>
            <w:r w:rsidRPr="00017335">
              <w:rPr>
                <w:b/>
                <w:bCs/>
              </w:rPr>
              <w:t>Oude situatie</w:t>
            </w:r>
          </w:p>
        </w:tc>
        <w:tc>
          <w:tcPr>
            <w:tcW w:w="0" w:type="auto"/>
            <w:vAlign w:val="center"/>
            <w:hideMark/>
          </w:tcPr>
          <w:p w14:paraId="79882EF5" w14:textId="77777777" w:rsidR="00017335" w:rsidRPr="00017335" w:rsidRDefault="00017335" w:rsidP="00017335">
            <w:pPr>
              <w:rPr>
                <w:b/>
                <w:bCs/>
              </w:rPr>
            </w:pPr>
            <w:r w:rsidRPr="00017335">
              <w:rPr>
                <w:b/>
                <w:bCs/>
              </w:rPr>
              <w:t>Nieuwe situatie</w:t>
            </w:r>
          </w:p>
        </w:tc>
      </w:tr>
      <w:tr w:rsidR="000166B4" w:rsidRPr="00017335" w14:paraId="58D92AA5" w14:textId="77777777" w:rsidTr="00017335">
        <w:trPr>
          <w:tblCellSpacing w:w="15" w:type="dxa"/>
        </w:trPr>
        <w:tc>
          <w:tcPr>
            <w:tcW w:w="0" w:type="auto"/>
            <w:vAlign w:val="center"/>
            <w:hideMark/>
          </w:tcPr>
          <w:p w14:paraId="22141FC0" w14:textId="77777777" w:rsidR="00017335" w:rsidRPr="00017335" w:rsidRDefault="00017335" w:rsidP="00017335">
            <w:r w:rsidRPr="00017335">
              <w:t>Zaak inzien</w:t>
            </w:r>
          </w:p>
        </w:tc>
        <w:tc>
          <w:tcPr>
            <w:tcW w:w="0" w:type="auto"/>
            <w:vAlign w:val="center"/>
            <w:hideMark/>
          </w:tcPr>
          <w:p w14:paraId="7912D8D8" w14:textId="77777777" w:rsidR="00017335" w:rsidRPr="00017335" w:rsidRDefault="00017335" w:rsidP="00017335">
            <w:r w:rsidRPr="00017335">
              <w:t xml:space="preserve">Lid van </w:t>
            </w:r>
            <w:proofErr w:type="spellStart"/>
            <w:r w:rsidRPr="00017335">
              <w:t>Tezza</w:t>
            </w:r>
            <w:proofErr w:type="spellEnd"/>
            <w:r w:rsidRPr="00017335">
              <w:t xml:space="preserve"> Gemeente groep</w:t>
            </w:r>
          </w:p>
        </w:tc>
        <w:tc>
          <w:tcPr>
            <w:tcW w:w="0" w:type="auto"/>
            <w:vAlign w:val="center"/>
            <w:hideMark/>
          </w:tcPr>
          <w:p w14:paraId="6315DD56" w14:textId="6FCBD141" w:rsidR="00017335" w:rsidRPr="00017335" w:rsidRDefault="00017335" w:rsidP="00017335">
            <w:r w:rsidRPr="00017335">
              <w:t>Lid van Zaak</w:t>
            </w:r>
            <w:ins w:id="166" w:author="Olav Allema" w:date="2025-06-24T16:05:00Z" w16du:dateUtc="2025-06-24T14:05:00Z">
              <w:r w:rsidR="006B0FEC">
                <w:t>t</w:t>
              </w:r>
            </w:ins>
            <w:del w:id="167" w:author="Olav Allema" w:date="2025-06-24T16:05:00Z" w16du:dateUtc="2025-06-24T14:05:00Z">
              <w:r w:rsidRPr="00017335" w:rsidDel="006B0FEC">
                <w:delText>T</w:delText>
              </w:r>
            </w:del>
            <w:r w:rsidRPr="00017335">
              <w:t>ype site met rol Raadpleger</w:t>
            </w:r>
          </w:p>
        </w:tc>
      </w:tr>
      <w:tr w:rsidR="000166B4" w:rsidRPr="00017335" w14:paraId="62AF44E9" w14:textId="77777777" w:rsidTr="00017335">
        <w:trPr>
          <w:tblCellSpacing w:w="15" w:type="dxa"/>
        </w:trPr>
        <w:tc>
          <w:tcPr>
            <w:tcW w:w="0" w:type="auto"/>
            <w:vAlign w:val="center"/>
            <w:hideMark/>
          </w:tcPr>
          <w:p w14:paraId="1E45E631" w14:textId="77777777" w:rsidR="00017335" w:rsidRPr="00017335" w:rsidRDefault="00017335" w:rsidP="00017335">
            <w:r w:rsidRPr="00017335">
              <w:t>Zaak claimen</w:t>
            </w:r>
          </w:p>
        </w:tc>
        <w:tc>
          <w:tcPr>
            <w:tcW w:w="0" w:type="auto"/>
            <w:vAlign w:val="center"/>
            <w:hideMark/>
          </w:tcPr>
          <w:p w14:paraId="7A9CAF01" w14:textId="77777777" w:rsidR="00017335" w:rsidRPr="00017335" w:rsidRDefault="00017335" w:rsidP="00017335">
            <w:r w:rsidRPr="00017335">
              <w:t xml:space="preserve">Lid van </w:t>
            </w:r>
            <w:proofErr w:type="spellStart"/>
            <w:r w:rsidRPr="00017335">
              <w:t>Tezza</w:t>
            </w:r>
            <w:proofErr w:type="spellEnd"/>
            <w:r w:rsidRPr="00017335">
              <w:t xml:space="preserve"> Gemeente groep</w:t>
            </w:r>
          </w:p>
        </w:tc>
        <w:tc>
          <w:tcPr>
            <w:tcW w:w="0" w:type="auto"/>
            <w:vAlign w:val="center"/>
            <w:hideMark/>
          </w:tcPr>
          <w:p w14:paraId="67F2A4F5" w14:textId="5C511058" w:rsidR="00017335" w:rsidRPr="00017335" w:rsidRDefault="00017335" w:rsidP="00017335">
            <w:r w:rsidRPr="00017335">
              <w:t xml:space="preserve">Alleen mogelijk </w:t>
            </w:r>
            <w:ins w:id="168" w:author="Olav Allema" w:date="2025-06-24T16:05:00Z" w16du:dateUtc="2025-06-24T14:05:00Z">
              <w:r w:rsidR="00072582">
                <w:t xml:space="preserve">op zaaktype-niveau </w:t>
              </w:r>
            </w:ins>
            <w:r w:rsidRPr="00017335">
              <w:t>met rol Bijdrager of hoger</w:t>
            </w:r>
          </w:p>
        </w:tc>
      </w:tr>
      <w:tr w:rsidR="000166B4" w:rsidRPr="00017335" w14:paraId="050F3CD9" w14:textId="77777777" w:rsidTr="00017335">
        <w:trPr>
          <w:tblCellSpacing w:w="15" w:type="dxa"/>
        </w:trPr>
        <w:tc>
          <w:tcPr>
            <w:tcW w:w="0" w:type="auto"/>
            <w:vAlign w:val="center"/>
            <w:hideMark/>
          </w:tcPr>
          <w:p w14:paraId="78F38CC9" w14:textId="77777777" w:rsidR="00017335" w:rsidRPr="00017335" w:rsidRDefault="00017335" w:rsidP="00017335">
            <w:r w:rsidRPr="00017335">
              <w:t>Zaak aanmaken</w:t>
            </w:r>
          </w:p>
        </w:tc>
        <w:tc>
          <w:tcPr>
            <w:tcW w:w="0" w:type="auto"/>
            <w:vAlign w:val="center"/>
            <w:hideMark/>
          </w:tcPr>
          <w:p w14:paraId="326CFBAC" w14:textId="23C1FB42" w:rsidR="00017335" w:rsidRPr="00017335" w:rsidRDefault="00017335" w:rsidP="00017335">
            <w:del w:id="169" w:author="Olav Allema" w:date="2025-06-24T16:08:00Z" w16du:dateUtc="2025-06-24T14:08:00Z">
              <w:r w:rsidRPr="00017335" w:rsidDel="00C708B3">
                <w:delText>Niet mogelijk</w:delText>
              </w:r>
            </w:del>
            <w:ins w:id="170" w:author="Olav Allema" w:date="2025-06-24T16:08:00Z" w16du:dateUtc="2025-06-24T14:08:00Z">
              <w:r w:rsidR="00C708B3">
                <w:t>Postmedewerkers of medewerker of hoger</w:t>
              </w:r>
            </w:ins>
          </w:p>
        </w:tc>
        <w:tc>
          <w:tcPr>
            <w:tcW w:w="0" w:type="auto"/>
            <w:vAlign w:val="center"/>
            <w:hideMark/>
          </w:tcPr>
          <w:p w14:paraId="19FFCAAE" w14:textId="3A11AFA7" w:rsidR="00017335" w:rsidRPr="00017335" w:rsidRDefault="00017335" w:rsidP="00017335">
            <w:r w:rsidRPr="00017335">
              <w:t xml:space="preserve">Alleen </w:t>
            </w:r>
            <w:ins w:id="171" w:author="Olav Allema" w:date="2025-06-24T16:06:00Z" w16du:dateUtc="2025-06-24T14:06:00Z">
              <w:r w:rsidR="00467FCA">
                <w:t xml:space="preserve">op zaaktype-niveau </w:t>
              </w:r>
            </w:ins>
            <w:r w:rsidRPr="00017335">
              <w:t xml:space="preserve">met rol Bijdrager of </w:t>
            </w:r>
            <w:commentRangeStart w:id="172"/>
            <w:r w:rsidRPr="00017335">
              <w:t>Beheerder</w:t>
            </w:r>
            <w:commentRangeEnd w:id="172"/>
            <w:r w:rsidR="00E07E04">
              <w:rPr>
                <w:rStyle w:val="Verwijzingopmerking"/>
              </w:rPr>
              <w:commentReference w:id="172"/>
            </w:r>
          </w:p>
        </w:tc>
      </w:tr>
      <w:tr w:rsidR="000166B4" w:rsidRPr="00017335" w14:paraId="4015A4A5" w14:textId="77777777" w:rsidTr="00017335">
        <w:trPr>
          <w:tblCellSpacing w:w="15" w:type="dxa"/>
        </w:trPr>
        <w:tc>
          <w:tcPr>
            <w:tcW w:w="0" w:type="auto"/>
            <w:vAlign w:val="center"/>
            <w:hideMark/>
          </w:tcPr>
          <w:p w14:paraId="349DF6D2" w14:textId="77777777" w:rsidR="00017335" w:rsidRPr="00017335" w:rsidRDefault="00017335" w:rsidP="00017335">
            <w:r w:rsidRPr="00017335">
              <w:t>Document toevoegen</w:t>
            </w:r>
          </w:p>
        </w:tc>
        <w:tc>
          <w:tcPr>
            <w:tcW w:w="0" w:type="auto"/>
            <w:vAlign w:val="center"/>
            <w:hideMark/>
          </w:tcPr>
          <w:p w14:paraId="2B12B3A7" w14:textId="00B5F65B" w:rsidR="00017335" w:rsidRPr="00017335" w:rsidRDefault="00017335" w:rsidP="00017335">
            <w:del w:id="173" w:author="Olav Allema" w:date="2025-06-24T16:08:00Z" w16du:dateUtc="2025-06-24T14:08:00Z">
              <w:r w:rsidRPr="00017335" w:rsidDel="00C708B3">
                <w:delText>Niet mogelijk voor Raadpleger</w:delText>
              </w:r>
            </w:del>
            <w:ins w:id="174" w:author="Olav Allema" w:date="2025-06-24T16:08:00Z" w16du:dateUtc="2025-06-24T14:08:00Z">
              <w:r w:rsidR="00C708B3">
                <w:t>Bijdrager of hoger</w:t>
              </w:r>
            </w:ins>
          </w:p>
        </w:tc>
        <w:tc>
          <w:tcPr>
            <w:tcW w:w="0" w:type="auto"/>
            <w:vAlign w:val="center"/>
            <w:hideMark/>
          </w:tcPr>
          <w:p w14:paraId="0782CD96" w14:textId="6961E6D0" w:rsidR="00017335" w:rsidRPr="00017335" w:rsidRDefault="00017335" w:rsidP="00017335">
            <w:r w:rsidRPr="00017335">
              <w:t xml:space="preserve">Mogelijk </w:t>
            </w:r>
            <w:ins w:id="175" w:author="Olav Allema" w:date="2025-06-24T16:09:00Z" w16du:dateUtc="2025-06-24T14:09:00Z">
              <w:r w:rsidR="004F2D51">
                <w:t xml:space="preserve">op zaak-niveau </w:t>
              </w:r>
            </w:ins>
            <w:r w:rsidRPr="00017335">
              <w:t xml:space="preserve">met Bijdrager of </w:t>
            </w:r>
            <w:del w:id="176" w:author="Olav Allema" w:date="2025-06-24T16:07:00Z" w16du:dateUtc="2025-06-24T14:07:00Z">
              <w:r w:rsidRPr="00017335" w:rsidDel="00161C65">
                <w:delText>Medewerker</w:delText>
              </w:r>
            </w:del>
            <w:ins w:id="177" w:author="Olav Allema" w:date="2025-06-24T16:07:00Z" w16du:dateUtc="2025-06-24T14:07:00Z">
              <w:r w:rsidR="00161C65">
                <w:t>hoger</w:t>
              </w:r>
            </w:ins>
          </w:p>
        </w:tc>
      </w:tr>
      <w:tr w:rsidR="000166B4" w:rsidRPr="00017335" w14:paraId="75B552BA" w14:textId="77777777" w:rsidTr="00017335">
        <w:trPr>
          <w:tblCellSpacing w:w="15" w:type="dxa"/>
        </w:trPr>
        <w:tc>
          <w:tcPr>
            <w:tcW w:w="0" w:type="auto"/>
            <w:vAlign w:val="center"/>
            <w:hideMark/>
          </w:tcPr>
          <w:p w14:paraId="195A2DC7" w14:textId="77777777" w:rsidR="00017335" w:rsidRPr="00017335" w:rsidRDefault="00017335" w:rsidP="00017335">
            <w:r w:rsidRPr="00017335">
              <w:t>Vertrouwelijke zaak inzien</w:t>
            </w:r>
          </w:p>
        </w:tc>
        <w:tc>
          <w:tcPr>
            <w:tcW w:w="0" w:type="auto"/>
            <w:vAlign w:val="center"/>
            <w:hideMark/>
          </w:tcPr>
          <w:p w14:paraId="339AEAFC" w14:textId="6A5342CA" w:rsidR="00017335" w:rsidRPr="00017335" w:rsidRDefault="00017335" w:rsidP="00017335">
            <w:r w:rsidRPr="00017335">
              <w:t xml:space="preserve">Lid van </w:t>
            </w:r>
            <w:proofErr w:type="spellStart"/>
            <w:r w:rsidRPr="00017335">
              <w:t>Tezza</w:t>
            </w:r>
            <w:proofErr w:type="spellEnd"/>
            <w:r w:rsidRPr="00017335">
              <w:t xml:space="preserve"> Gemeente</w:t>
            </w:r>
            <w:ins w:id="178" w:author="Olav Allema" w:date="2025-06-24T16:09:00Z" w16du:dateUtc="2025-06-24T14:09:00Z">
              <w:r w:rsidR="002F08E4">
                <w:t xml:space="preserve"> + lid van zaaktype</w:t>
              </w:r>
            </w:ins>
            <w:ins w:id="179" w:author="Olav Allema" w:date="2025-06-24T16:10:00Z" w16du:dateUtc="2025-06-24T14:10:00Z">
              <w:r w:rsidR="002F08E4">
                <w:t>groep in groepenbeheer</w:t>
              </w:r>
            </w:ins>
            <w:ins w:id="180" w:author="Olav Allema" w:date="2025-06-24T16:11:00Z" w16du:dateUtc="2025-06-24T14:11:00Z">
              <w:r w:rsidR="009C2704">
                <w:t xml:space="preserve"> + behandelaar</w:t>
              </w:r>
            </w:ins>
          </w:p>
        </w:tc>
        <w:tc>
          <w:tcPr>
            <w:tcW w:w="0" w:type="auto"/>
            <w:vAlign w:val="center"/>
            <w:hideMark/>
          </w:tcPr>
          <w:p w14:paraId="59358828" w14:textId="5D6C29A0" w:rsidR="00017335" w:rsidRPr="00017335" w:rsidRDefault="00017335" w:rsidP="00017335">
            <w:commentRangeStart w:id="181"/>
            <w:r w:rsidRPr="00017335">
              <w:t xml:space="preserve">Alleen </w:t>
            </w:r>
            <w:commentRangeEnd w:id="181"/>
            <w:r w:rsidR="00EA5414">
              <w:rPr>
                <w:rStyle w:val="Verwijzingopmerking"/>
              </w:rPr>
              <w:commentReference w:id="181"/>
            </w:r>
            <w:r w:rsidRPr="00017335">
              <w:t>expliciet lid met Beheerder</w:t>
            </w:r>
            <w:del w:id="182" w:author="Olav Allema" w:date="2025-06-24T16:09:00Z" w16du:dateUtc="2025-06-24T14:09:00Z">
              <w:r w:rsidRPr="00017335" w:rsidDel="00077305">
                <w:delText xml:space="preserve"> </w:delText>
              </w:r>
            </w:del>
            <w:r w:rsidRPr="00017335">
              <w:t>rol</w:t>
            </w:r>
            <w:ins w:id="183" w:author="Olav Allema" w:date="2025-06-24T16:10:00Z" w16du:dateUtc="2025-06-24T14:10:00Z">
              <w:r w:rsidR="00EF1E6D">
                <w:t xml:space="preserve">, </w:t>
              </w:r>
            </w:ins>
            <w:ins w:id="184" w:author="Olav Allema" w:date="2025-06-24T16:11:00Z" w16du:dateUtc="2025-06-24T14:11:00Z">
              <w:r w:rsidR="009C2704">
                <w:t>of behandelaar</w:t>
              </w:r>
            </w:ins>
          </w:p>
        </w:tc>
      </w:tr>
      <w:tr w:rsidR="000166B4" w:rsidRPr="00017335" w14:paraId="0FC89C8E" w14:textId="77777777" w:rsidTr="00017335">
        <w:trPr>
          <w:tblCellSpacing w:w="15" w:type="dxa"/>
        </w:trPr>
        <w:tc>
          <w:tcPr>
            <w:tcW w:w="0" w:type="auto"/>
            <w:vAlign w:val="center"/>
            <w:hideMark/>
          </w:tcPr>
          <w:p w14:paraId="48338E80" w14:textId="77777777" w:rsidR="00017335" w:rsidRPr="00017335" w:rsidRDefault="00017335" w:rsidP="00017335">
            <w:r w:rsidRPr="00017335">
              <w:t>Post verwerken</w:t>
            </w:r>
          </w:p>
        </w:tc>
        <w:tc>
          <w:tcPr>
            <w:tcW w:w="0" w:type="auto"/>
            <w:vAlign w:val="center"/>
            <w:hideMark/>
          </w:tcPr>
          <w:p w14:paraId="7CEE91BF" w14:textId="77777777" w:rsidR="00017335" w:rsidRPr="00017335" w:rsidRDefault="00017335" w:rsidP="00017335">
            <w:r w:rsidRPr="00017335">
              <w:t xml:space="preserve">Lid van </w:t>
            </w:r>
            <w:proofErr w:type="spellStart"/>
            <w:r w:rsidRPr="00017335">
              <w:t>Tezza</w:t>
            </w:r>
            <w:proofErr w:type="spellEnd"/>
            <w:r w:rsidRPr="00017335">
              <w:t xml:space="preserve"> Postintake groep</w:t>
            </w:r>
          </w:p>
        </w:tc>
        <w:tc>
          <w:tcPr>
            <w:tcW w:w="0" w:type="auto"/>
            <w:vAlign w:val="center"/>
            <w:hideMark/>
          </w:tcPr>
          <w:p w14:paraId="675A5701" w14:textId="7B3255DC" w:rsidR="00017335" w:rsidRPr="00017335" w:rsidRDefault="00017335" w:rsidP="00017335">
            <w:r w:rsidRPr="00017335">
              <w:t xml:space="preserve">Lid van </w:t>
            </w:r>
            <w:proofErr w:type="spellStart"/>
            <w:r w:rsidRPr="00017335">
              <w:t>Tezza</w:t>
            </w:r>
            <w:proofErr w:type="spellEnd"/>
            <w:r w:rsidRPr="00017335">
              <w:t xml:space="preserve"> Beheer site met rol Bijdrager</w:t>
            </w:r>
            <w:ins w:id="185" w:author="Olav Allema" w:date="2025-06-24T16:14:00Z" w16du:dateUtc="2025-06-24T14:14:00Z">
              <w:r w:rsidR="000166B4">
                <w:t xml:space="preserve"> </w:t>
              </w:r>
              <w:commentRangeStart w:id="186"/>
              <w:r w:rsidR="000166B4">
                <w:t>+ Bijdrager bij alle sites van de zaaktypen</w:t>
              </w:r>
            </w:ins>
            <w:commentRangeEnd w:id="186"/>
            <w:ins w:id="187" w:author="Olav Allema" w:date="2025-06-24T16:15:00Z" w16du:dateUtc="2025-06-24T14:15:00Z">
              <w:r w:rsidR="005853C9">
                <w:rPr>
                  <w:rStyle w:val="Verwijzingopmerking"/>
                </w:rPr>
                <w:commentReference w:id="186"/>
              </w:r>
            </w:ins>
          </w:p>
        </w:tc>
      </w:tr>
      <w:tr w:rsidR="000166B4" w:rsidRPr="00017335" w14:paraId="115C14CC" w14:textId="77777777" w:rsidTr="00017335">
        <w:trPr>
          <w:tblCellSpacing w:w="15" w:type="dxa"/>
        </w:trPr>
        <w:tc>
          <w:tcPr>
            <w:tcW w:w="0" w:type="auto"/>
            <w:vAlign w:val="center"/>
            <w:hideMark/>
          </w:tcPr>
          <w:p w14:paraId="1E2AA93D" w14:textId="77777777" w:rsidR="00017335" w:rsidRPr="00017335" w:rsidRDefault="00017335" w:rsidP="00017335">
            <w:commentRangeStart w:id="188"/>
            <w:r w:rsidRPr="00017335">
              <w:t>Behandelaar worden</w:t>
            </w:r>
            <w:commentRangeEnd w:id="188"/>
            <w:r w:rsidR="00146819">
              <w:rPr>
                <w:rStyle w:val="Verwijzingopmerking"/>
              </w:rPr>
              <w:commentReference w:id="188"/>
            </w:r>
          </w:p>
        </w:tc>
        <w:tc>
          <w:tcPr>
            <w:tcW w:w="0" w:type="auto"/>
            <w:vAlign w:val="center"/>
            <w:hideMark/>
          </w:tcPr>
          <w:p w14:paraId="65AB3EBB" w14:textId="7B9245C1" w:rsidR="00017335" w:rsidRPr="00017335" w:rsidRDefault="00017335" w:rsidP="00017335">
            <w:r w:rsidRPr="00017335">
              <w:t>Automatisch bij claim</w:t>
            </w:r>
            <w:ins w:id="189" w:author="Olav Allema" w:date="2025-06-24T16:20:00Z" w16du:dateUtc="2025-06-24T14:20:00Z">
              <w:r w:rsidR="00864D60">
                <w:t>en</w:t>
              </w:r>
            </w:ins>
            <w:r w:rsidRPr="00017335">
              <w:t xml:space="preserve"> </w:t>
            </w:r>
            <w:commentRangeStart w:id="190"/>
            <w:r w:rsidRPr="00017335">
              <w:t>vanuit Gemeente rol</w:t>
            </w:r>
            <w:commentRangeEnd w:id="190"/>
            <w:r w:rsidR="00864D60">
              <w:rPr>
                <w:rStyle w:val="Verwijzingopmerking"/>
              </w:rPr>
              <w:commentReference w:id="190"/>
            </w:r>
          </w:p>
        </w:tc>
        <w:tc>
          <w:tcPr>
            <w:tcW w:w="0" w:type="auto"/>
            <w:vAlign w:val="center"/>
            <w:hideMark/>
          </w:tcPr>
          <w:p w14:paraId="75928743" w14:textId="77777777" w:rsidR="00017335" w:rsidRPr="00017335" w:rsidRDefault="00017335" w:rsidP="00017335">
            <w:r w:rsidRPr="00017335">
              <w:t>Alleen met rol Bijdrager, Medewerker of Beheerder</w:t>
            </w:r>
          </w:p>
        </w:tc>
      </w:tr>
      <w:tr w:rsidR="000166B4" w:rsidRPr="00017335" w14:paraId="1910B8C5" w14:textId="77777777" w:rsidTr="00017335">
        <w:trPr>
          <w:tblCellSpacing w:w="15" w:type="dxa"/>
        </w:trPr>
        <w:tc>
          <w:tcPr>
            <w:tcW w:w="0" w:type="auto"/>
            <w:vAlign w:val="center"/>
            <w:hideMark/>
          </w:tcPr>
          <w:p w14:paraId="1496888A" w14:textId="77777777" w:rsidR="00017335" w:rsidRPr="00017335" w:rsidRDefault="00017335" w:rsidP="00017335">
            <w:proofErr w:type="spellStart"/>
            <w:r w:rsidRPr="00017335">
              <w:t>Tezza</w:t>
            </w:r>
            <w:proofErr w:type="spellEnd"/>
            <w:r w:rsidRPr="00017335">
              <w:t xml:space="preserve"> </w:t>
            </w:r>
            <w:commentRangeStart w:id="191"/>
            <w:r w:rsidRPr="00017335">
              <w:t>Toezicht</w:t>
            </w:r>
            <w:commentRangeEnd w:id="191"/>
            <w:r w:rsidR="00691A7E">
              <w:rPr>
                <w:rStyle w:val="Verwijzingopmerking"/>
              </w:rPr>
              <w:commentReference w:id="191"/>
            </w:r>
          </w:p>
        </w:tc>
        <w:tc>
          <w:tcPr>
            <w:tcW w:w="0" w:type="auto"/>
            <w:vAlign w:val="center"/>
            <w:hideMark/>
          </w:tcPr>
          <w:p w14:paraId="6E00D2F9" w14:textId="00D2C0ED" w:rsidR="00017335" w:rsidRPr="00017335" w:rsidRDefault="00017335" w:rsidP="00017335">
            <w:proofErr w:type="spellStart"/>
            <w:r w:rsidRPr="00017335">
              <w:t>Alfresco</w:t>
            </w:r>
            <w:proofErr w:type="spellEnd"/>
            <w:r w:rsidRPr="00017335">
              <w:t xml:space="preserve"> groep</w:t>
            </w:r>
            <w:ins w:id="192" w:author="Olav Allema" w:date="2025-06-24T16:22:00Z" w16du:dateUtc="2025-06-24T14:22:00Z">
              <w:r w:rsidR="004E33AC">
                <w:t>… voor?</w:t>
              </w:r>
            </w:ins>
          </w:p>
        </w:tc>
        <w:tc>
          <w:tcPr>
            <w:tcW w:w="0" w:type="auto"/>
            <w:vAlign w:val="center"/>
            <w:hideMark/>
          </w:tcPr>
          <w:p w14:paraId="30AA872E" w14:textId="77777777" w:rsidR="00017335" w:rsidRPr="00017335" w:rsidRDefault="00017335" w:rsidP="00017335">
            <w:proofErr w:type="spellStart"/>
            <w:r w:rsidRPr="00017335">
              <w:t>Keycloak</w:t>
            </w:r>
            <w:proofErr w:type="spellEnd"/>
            <w:r w:rsidRPr="00017335">
              <w:t xml:space="preserve"> rol (functie ongewijzigd)</w:t>
            </w:r>
          </w:p>
        </w:tc>
      </w:tr>
      <w:tr w:rsidR="000166B4" w:rsidRPr="00017335" w14:paraId="3B842328" w14:textId="77777777" w:rsidTr="00017335">
        <w:trPr>
          <w:tblCellSpacing w:w="15" w:type="dxa"/>
        </w:trPr>
        <w:tc>
          <w:tcPr>
            <w:tcW w:w="0" w:type="auto"/>
            <w:vAlign w:val="center"/>
            <w:hideMark/>
          </w:tcPr>
          <w:p w14:paraId="318D14DD" w14:textId="77777777" w:rsidR="00017335" w:rsidRPr="00017335" w:rsidRDefault="00017335" w:rsidP="00017335">
            <w:proofErr w:type="spellStart"/>
            <w:r w:rsidRPr="00017335">
              <w:t>Tezza</w:t>
            </w:r>
            <w:proofErr w:type="spellEnd"/>
            <w:r w:rsidRPr="00017335">
              <w:t xml:space="preserve"> Auditor</w:t>
            </w:r>
          </w:p>
        </w:tc>
        <w:tc>
          <w:tcPr>
            <w:tcW w:w="0" w:type="auto"/>
            <w:vAlign w:val="center"/>
            <w:hideMark/>
          </w:tcPr>
          <w:p w14:paraId="0C663E13" w14:textId="77777777" w:rsidR="00017335" w:rsidRPr="00017335" w:rsidRDefault="00017335" w:rsidP="00017335">
            <w:r w:rsidRPr="00017335">
              <w:t>Niet aanwezig</w:t>
            </w:r>
          </w:p>
        </w:tc>
        <w:tc>
          <w:tcPr>
            <w:tcW w:w="0" w:type="auto"/>
            <w:vAlign w:val="center"/>
            <w:hideMark/>
          </w:tcPr>
          <w:p w14:paraId="496825EF" w14:textId="6C5379B9" w:rsidR="00017335" w:rsidRPr="00017335" w:rsidRDefault="00017335" w:rsidP="00017335">
            <w:del w:id="193" w:author="Olav Allema" w:date="2025-06-24T16:23:00Z" w16du:dateUtc="2025-06-24T14:23:00Z">
              <w:r w:rsidRPr="00017335" w:rsidDel="00691A7E">
                <w:delText>Nieuwe rol (m</w:delText>
              </w:r>
            </w:del>
            <w:ins w:id="194" w:author="Olav Allema" w:date="2025-06-24T16:23:00Z" w16du:dateUtc="2025-06-24T14:23:00Z">
              <w:r w:rsidR="00691A7E">
                <w:t>M</w:t>
              </w:r>
            </w:ins>
            <w:r w:rsidRPr="00017335">
              <w:t xml:space="preserve">ag </w:t>
            </w:r>
            <w:ins w:id="195" w:author="Olav Allema" w:date="2025-06-24T16:23:00Z" w16du:dateUtc="2025-06-24T14:23:00Z">
              <w:r w:rsidR="00691A7E">
                <w:t xml:space="preserve">alle </w:t>
              </w:r>
              <w:commentRangeStart w:id="196"/>
              <w:r w:rsidR="00691A7E">
                <w:t>zaken</w:t>
              </w:r>
            </w:ins>
            <w:commentRangeEnd w:id="196"/>
            <w:ins w:id="197" w:author="Olav Allema" w:date="2025-06-24T16:24:00Z" w16du:dateUtc="2025-06-24T14:24:00Z">
              <w:r w:rsidR="00C5710B">
                <w:rPr>
                  <w:rStyle w:val="Verwijzingopmerking"/>
                </w:rPr>
                <w:commentReference w:id="196"/>
              </w:r>
            </w:ins>
            <w:ins w:id="198" w:author="Olav Allema" w:date="2025-06-24T16:23:00Z" w16du:dateUtc="2025-06-24T14:23:00Z">
              <w:r w:rsidR="00691A7E">
                <w:t xml:space="preserve"> zien (ook </w:t>
              </w:r>
            </w:ins>
            <w:r w:rsidRPr="00017335">
              <w:t>vertrouwelijke</w:t>
            </w:r>
            <w:ins w:id="199" w:author="Olav Allema" w:date="2025-06-24T16:23:00Z" w16du:dateUtc="2025-06-24T14:23:00Z">
              <w:r w:rsidR="00691A7E">
                <w:t>)</w:t>
              </w:r>
            </w:ins>
            <w:del w:id="200" w:author="Olav Allema" w:date="2025-06-24T16:23:00Z" w16du:dateUtc="2025-06-24T14:23:00Z">
              <w:r w:rsidRPr="00017335" w:rsidDel="00691A7E">
                <w:delText xml:space="preserve"> zaken inzien)</w:delText>
              </w:r>
            </w:del>
          </w:p>
        </w:tc>
      </w:tr>
    </w:tbl>
    <w:p w14:paraId="61B8A83D" w14:textId="77777777" w:rsidR="00467102" w:rsidRDefault="00467102" w:rsidP="00467102"/>
    <w:p w14:paraId="4808D657" w14:textId="1613916A" w:rsidR="00017335" w:rsidRDefault="00017335">
      <w:r>
        <w:br w:type="page"/>
      </w:r>
    </w:p>
    <w:p w14:paraId="07BE3FC4" w14:textId="658B4EB1" w:rsidR="00017335" w:rsidRDefault="00017335" w:rsidP="00017335">
      <w:pPr>
        <w:pStyle w:val="Kop1"/>
      </w:pPr>
      <w:r>
        <w:lastRenderedPageBreak/>
        <w:t>Rick de R.</w:t>
      </w:r>
    </w:p>
    <w:p w14:paraId="4129B89B" w14:textId="77777777" w:rsidR="00017335" w:rsidRPr="00017335" w:rsidRDefault="00017335" w:rsidP="00017335">
      <w:pPr>
        <w:rPr>
          <w:b/>
          <w:bCs/>
        </w:rPr>
      </w:pPr>
      <w:commentRangeStart w:id="201"/>
      <w:r w:rsidRPr="00017335">
        <w:rPr>
          <w:b/>
          <w:bCs/>
        </w:rPr>
        <w:t>Migratie autorisatiestructuur</w:t>
      </w:r>
      <w:commentRangeEnd w:id="201"/>
      <w:r w:rsidR="005D2A9C">
        <w:rPr>
          <w:rStyle w:val="Verwijzingopmerking"/>
        </w:rPr>
        <w:commentReference w:id="201"/>
      </w:r>
    </w:p>
    <w:p w14:paraId="789BD823" w14:textId="22F1A545" w:rsidR="00017335" w:rsidRDefault="00017335" w:rsidP="00017335">
      <w:pPr>
        <w:rPr>
          <w:ins w:id="202" w:author="Olav Allema" w:date="2025-06-24T16:27:00Z" w16du:dateUtc="2025-06-24T14:27:00Z"/>
        </w:rPr>
      </w:pPr>
      <w:r w:rsidRPr="00017335">
        <w:t xml:space="preserve">Bij de initiële configuratie van </w:t>
      </w:r>
      <w:proofErr w:type="spellStart"/>
      <w:r w:rsidRPr="00017335">
        <w:t>Tezza</w:t>
      </w:r>
      <w:proofErr w:type="spellEnd"/>
      <w:r w:rsidRPr="00017335">
        <w:t xml:space="preserve"> werd </w:t>
      </w:r>
      <w:ins w:id="203" w:author="Olav Allema" w:date="2025-06-24T16:24:00Z" w16du:dateUtc="2025-06-24T14:24:00Z">
        <w:r w:rsidR="0068294B">
          <w:t xml:space="preserve">in </w:t>
        </w:r>
        <w:proofErr w:type="spellStart"/>
        <w:r w:rsidR="0068294B">
          <w:t>Alfresco</w:t>
        </w:r>
        <w:proofErr w:type="spellEnd"/>
        <w:r w:rsidR="0068294B">
          <w:t xml:space="preserve"> </w:t>
        </w:r>
      </w:ins>
      <w:r w:rsidRPr="00017335">
        <w:t xml:space="preserve">één algemene </w:t>
      </w:r>
      <w:ins w:id="204" w:author="Olav Allema" w:date="2025-06-24T16:24:00Z" w16du:dateUtc="2025-06-24T14:24:00Z">
        <w:r w:rsidR="00131830">
          <w:t>‘</w:t>
        </w:r>
      </w:ins>
      <w:del w:id="205" w:author="Olav Allema" w:date="2025-06-24T16:24:00Z" w16du:dateUtc="2025-06-24T14:24:00Z">
        <w:r w:rsidRPr="00017335" w:rsidDel="00131830">
          <w:delText>"</w:delText>
        </w:r>
      </w:del>
      <w:r w:rsidRPr="00017335">
        <w:t>Zaken</w:t>
      </w:r>
      <w:del w:id="206" w:author="Olav Allema" w:date="2025-06-24T16:24:00Z" w16du:dateUtc="2025-06-24T14:24:00Z">
        <w:r w:rsidRPr="00017335" w:rsidDel="00131830">
          <w:delText>"</w:delText>
        </w:r>
      </w:del>
      <w:r w:rsidRPr="00017335">
        <w:t>-site</w:t>
      </w:r>
      <w:ins w:id="207" w:author="Olav Allema" w:date="2025-06-24T16:24:00Z" w16du:dateUtc="2025-06-24T14:24:00Z">
        <w:r w:rsidR="00131830">
          <w:t>’</w:t>
        </w:r>
      </w:ins>
      <w:r w:rsidRPr="00017335">
        <w:t xml:space="preserve"> aangemaakt voor zaken en één </w:t>
      </w:r>
      <w:ins w:id="208" w:author="Olav Allema" w:date="2025-06-24T16:25:00Z" w16du:dateUtc="2025-06-24T14:25:00Z">
        <w:r w:rsidR="0068294B">
          <w:t>‘</w:t>
        </w:r>
      </w:ins>
      <w:del w:id="209" w:author="Olav Allema" w:date="2025-06-24T16:24:00Z" w16du:dateUtc="2025-06-24T14:24:00Z">
        <w:r w:rsidRPr="00017335" w:rsidDel="0068294B">
          <w:delText>"</w:delText>
        </w:r>
      </w:del>
      <w:r w:rsidRPr="00017335">
        <w:t>Objecten</w:t>
      </w:r>
      <w:del w:id="210" w:author="Olav Allema" w:date="2025-06-24T16:25:00Z" w16du:dateUtc="2025-06-24T14:25:00Z">
        <w:r w:rsidRPr="00017335" w:rsidDel="0068294B">
          <w:delText>"</w:delText>
        </w:r>
      </w:del>
      <w:r w:rsidRPr="00017335">
        <w:t>-site</w:t>
      </w:r>
      <w:ins w:id="211" w:author="Olav Allema" w:date="2025-06-24T16:25:00Z" w16du:dateUtc="2025-06-24T14:25:00Z">
        <w:r w:rsidR="0068294B">
          <w:t>’</w:t>
        </w:r>
      </w:ins>
      <w:r w:rsidRPr="00017335">
        <w:t xml:space="preserve"> voor objecten</w:t>
      </w:r>
      <w:ins w:id="212" w:author="Olav Allema" w:date="2025-06-24T16:25:00Z" w16du:dateUtc="2025-06-24T14:25:00Z">
        <w:r w:rsidR="0068294B">
          <w:t xml:space="preserve">. </w:t>
        </w:r>
      </w:ins>
      <w:del w:id="213" w:author="Olav Allema" w:date="2025-06-24T16:25:00Z" w16du:dateUtc="2025-06-24T14:25:00Z">
        <w:r w:rsidRPr="00017335" w:rsidDel="0068294B">
          <w:delText>, w</w:delText>
        </w:r>
      </w:del>
      <w:ins w:id="214" w:author="Olav Allema" w:date="2025-06-24T16:25:00Z" w16du:dateUtc="2025-06-24T14:25:00Z">
        <w:r w:rsidR="0068294B">
          <w:t>D</w:t>
        </w:r>
      </w:ins>
      <w:r w:rsidRPr="00017335">
        <w:t>aarin</w:t>
      </w:r>
      <w:ins w:id="215" w:author="Olav Allema" w:date="2025-06-24T16:25:00Z" w16du:dateUtc="2025-06-24T14:25:00Z">
        <w:r w:rsidR="0068294B">
          <w:t xml:space="preserve"> werden</w:t>
        </w:r>
      </w:ins>
      <w:r w:rsidRPr="00017335">
        <w:t xml:space="preserve"> zaken en objecten van alle typen </w:t>
      </w:r>
      <w:del w:id="216" w:author="Olav Allema" w:date="2025-06-24T16:25:00Z" w16du:dateUtc="2025-06-24T14:25:00Z">
        <w:r w:rsidRPr="00017335" w:rsidDel="009B588A">
          <w:delText xml:space="preserve">werden </w:delText>
        </w:r>
      </w:del>
      <w:r w:rsidRPr="00017335">
        <w:t>opgeslagen. Gebruikersautorisatie werd ingesteld op zaakniveau, omdat de site-rechten automatisch van toepassing waren op alle</w:t>
      </w:r>
      <w:del w:id="217" w:author="Olav Allema" w:date="2025-06-24T16:25:00Z" w16du:dateUtc="2025-06-24T14:25:00Z">
        <w:r w:rsidRPr="00017335" w:rsidDel="009B588A">
          <w:delText xml:space="preserve"> </w:delText>
        </w:r>
      </w:del>
      <w:ins w:id="218" w:author="Olav Allema" w:date="2025-06-24T16:25:00Z" w16du:dateUtc="2025-06-24T14:25:00Z">
        <w:r w:rsidR="009B588A">
          <w:t xml:space="preserve"> </w:t>
        </w:r>
      </w:ins>
      <w:ins w:id="219" w:author="Olav Allema" w:date="2025-06-24T16:26:00Z" w16du:dateUtc="2025-06-24T14:26:00Z">
        <w:r w:rsidR="00A92156">
          <w:t>zaken</w:t>
        </w:r>
      </w:ins>
      <w:del w:id="220" w:author="Olav Allema" w:date="2025-06-24T16:25:00Z" w16du:dateUtc="2025-06-24T14:25:00Z">
        <w:r w:rsidRPr="00017335" w:rsidDel="009B588A">
          <w:delText>zaken binnen de "Zaken"-site</w:delText>
        </w:r>
      </w:del>
      <w:r w:rsidRPr="00017335">
        <w:t>. Dit maakte het beheren van gebruikersautorisatie voor specifieke zaaktypen complex. Een vergelijkbare uitdaging deed zich voor bij objecten.</w:t>
      </w:r>
    </w:p>
    <w:p w14:paraId="5AAD9C61" w14:textId="77777777" w:rsidR="00F47243" w:rsidRPr="00017335" w:rsidRDefault="00F47243" w:rsidP="00017335"/>
    <w:p w14:paraId="0DBFC203" w14:textId="3895A10E" w:rsidR="00017335" w:rsidRPr="00017335" w:rsidRDefault="00017335" w:rsidP="00017335">
      <w:r w:rsidRPr="00017335">
        <w:t xml:space="preserve">Om dit probleem op te lossen, wordt nu een nieuwe structuur ingevoerd waarin sites worden aangemaakt op basis van zaaktype- en objecttype-identificatie. Voor elk definitief zaaktype in </w:t>
      </w:r>
      <w:proofErr w:type="spellStart"/>
      <w:r w:rsidRPr="00017335">
        <w:t>OpenZaak</w:t>
      </w:r>
      <w:proofErr w:type="spellEnd"/>
      <w:r w:rsidRPr="00017335">
        <w:t xml:space="preserve"> wordt binnen </w:t>
      </w:r>
      <w:proofErr w:type="spellStart"/>
      <w:r w:rsidRPr="00017335">
        <w:t>Tezza</w:t>
      </w:r>
      <w:proofErr w:type="spellEnd"/>
      <w:r w:rsidRPr="00017335">
        <w:t xml:space="preserve"> een aparte site aangemaakt. In deze sites worden alle zaken van het betreffende zaaktype opgeslagen. Ditzelfde geldt voor objecttypen</w:t>
      </w:r>
      <w:ins w:id="221" w:author="Olav Allema" w:date="2025-06-24T16:27:00Z" w16du:dateUtc="2025-06-24T14:27:00Z">
        <w:r w:rsidR="0058236D">
          <w:t>;</w:t>
        </w:r>
      </w:ins>
      <w:del w:id="222" w:author="Olav Allema" w:date="2025-06-24T16:27:00Z" w16du:dateUtc="2025-06-24T14:27:00Z">
        <w:r w:rsidRPr="00017335" w:rsidDel="0058236D">
          <w:delText>:</w:delText>
        </w:r>
      </w:del>
      <w:r w:rsidRPr="00017335">
        <w:t xml:space="preserve"> voor elk objecttype wordt een eigen site aangemaakt waarin alle objecten van dat type worden beheerd. Door rechten in te stellen op site-niveau, wordt het eenvoudiger om gebruikersrechten toe te wijzen aan een volledig zaak- of objecttype.</w:t>
      </w:r>
    </w:p>
    <w:p w14:paraId="108293FB" w14:textId="32B38F70" w:rsidR="00017335" w:rsidRPr="00017335" w:rsidRDefault="00017335" w:rsidP="00017335">
      <w:r w:rsidRPr="00017335">
        <w:t>De volgende stappen beschrijven hoe overgeschakeld kan worden naar deze nieuwe structuur voor zaaktype</w:t>
      </w:r>
      <w:ins w:id="223" w:author="Olav Allema" w:date="2025-06-24T16:28:00Z" w16du:dateUtc="2025-06-24T14:28:00Z">
        <w:r w:rsidR="005D2A9C">
          <w:t>n</w:t>
        </w:r>
      </w:ins>
      <w:del w:id="224" w:author="Olav Allema" w:date="2025-06-24T16:28:00Z" w16du:dateUtc="2025-06-24T14:28:00Z">
        <w:r w:rsidRPr="00017335" w:rsidDel="005D2A9C">
          <w:delText>s</w:delText>
        </w:r>
      </w:del>
      <w:r w:rsidRPr="00017335">
        <w:t xml:space="preserve"> en objecttype</w:t>
      </w:r>
      <w:ins w:id="225" w:author="Olav Allema" w:date="2025-06-24T16:28:00Z" w16du:dateUtc="2025-06-24T14:28:00Z">
        <w:r w:rsidR="005D2A9C">
          <w:t>n</w:t>
        </w:r>
      </w:ins>
      <w:del w:id="226" w:author="Olav Allema" w:date="2025-06-24T16:28:00Z" w16du:dateUtc="2025-06-24T14:28:00Z">
        <w:r w:rsidRPr="00017335" w:rsidDel="005D2A9C">
          <w:delText>s</w:delText>
        </w:r>
      </w:del>
      <w:r w:rsidRPr="00017335">
        <w:t>.</w:t>
      </w:r>
    </w:p>
    <w:p w14:paraId="5EE54CBF" w14:textId="77777777" w:rsidR="00017335" w:rsidRDefault="00017335" w:rsidP="00017335">
      <w:pPr>
        <w:rPr>
          <w:b/>
          <w:bCs/>
        </w:rPr>
      </w:pPr>
    </w:p>
    <w:p w14:paraId="7C73C212" w14:textId="68494B94" w:rsidR="00017335" w:rsidRPr="00017335" w:rsidRDefault="00017335" w:rsidP="00017335">
      <w:pPr>
        <w:rPr>
          <w:b/>
          <w:bCs/>
        </w:rPr>
      </w:pPr>
      <w:commentRangeStart w:id="227"/>
      <w:r w:rsidRPr="00017335">
        <w:rPr>
          <w:b/>
          <w:bCs/>
        </w:rPr>
        <w:t>Voorbereiding migratie</w:t>
      </w:r>
      <w:commentRangeEnd w:id="227"/>
      <w:r w:rsidR="00272ED3">
        <w:rPr>
          <w:rStyle w:val="Verwijzingopmerking"/>
        </w:rPr>
        <w:commentReference w:id="227"/>
      </w:r>
    </w:p>
    <w:p w14:paraId="7FE92E16" w14:textId="397726CC" w:rsidR="00017335" w:rsidRPr="00017335" w:rsidRDefault="00017335" w:rsidP="00017335">
      <w:r w:rsidRPr="00017335">
        <w:t>Voor de correcte werking van de migratie</w:t>
      </w:r>
      <w:ins w:id="228" w:author="Olav Allema" w:date="2025-06-24T16:29:00Z" w16du:dateUtc="2025-06-24T14:29:00Z">
        <w:r w:rsidR="00272ED3">
          <w:t>-</w:t>
        </w:r>
      </w:ins>
      <w:del w:id="229" w:author="Olav Allema" w:date="2025-06-24T16:29:00Z" w16du:dateUtc="2025-06-24T14:29:00Z">
        <w:r w:rsidRPr="00017335" w:rsidDel="00272ED3">
          <w:delText xml:space="preserve"> </w:delText>
        </w:r>
      </w:del>
      <w:r w:rsidRPr="00017335">
        <w:t xml:space="preserve">scripts, moet het systeem bij de objecten en objecttypen </w:t>
      </w:r>
      <w:proofErr w:type="spellStart"/>
      <w:r w:rsidRPr="00017335">
        <w:t>API’s</w:t>
      </w:r>
      <w:proofErr w:type="spellEnd"/>
      <w:r w:rsidRPr="00017335">
        <w:t xml:space="preserve"> kunnen zonder versienummer. Hiervoor moeten de volgende </w:t>
      </w:r>
      <w:proofErr w:type="spellStart"/>
      <w:r w:rsidRPr="00017335">
        <w:t>properties</w:t>
      </w:r>
      <w:proofErr w:type="spellEnd"/>
      <w:r w:rsidRPr="00017335">
        <w:t xml:space="preserve"> in het '</w:t>
      </w:r>
      <w:proofErr w:type="spellStart"/>
      <w:r w:rsidRPr="00017335">
        <w:t>alfresco-</w:t>
      </w:r>
      <w:proofErr w:type="gramStart"/>
      <w:r w:rsidRPr="00017335">
        <w:t>global.properties</w:t>
      </w:r>
      <w:proofErr w:type="spellEnd"/>
      <w:proofErr w:type="gramEnd"/>
      <w:r w:rsidRPr="00017335">
        <w:t>' staan:</w:t>
      </w:r>
    </w:p>
    <w:p w14:paraId="242C569C" w14:textId="77777777" w:rsidR="00017335" w:rsidRDefault="00017335" w:rsidP="00017335"/>
    <w:p w14:paraId="2F9A0472" w14:textId="1DBE2F61" w:rsidR="00017335" w:rsidRPr="00017335" w:rsidRDefault="00017335" w:rsidP="00017335">
      <w:proofErr w:type="spellStart"/>
      <w:proofErr w:type="gramStart"/>
      <w:r w:rsidRPr="00017335">
        <w:t>api.objects</w:t>
      </w:r>
      <w:proofErr w:type="gramEnd"/>
      <w:r w:rsidRPr="00017335">
        <w:t>.noVersionBasePath</w:t>
      </w:r>
      <w:proofErr w:type="spellEnd"/>
      <w:r w:rsidRPr="00017335">
        <w:t>=http://objecten.local:8000/api</w:t>
      </w:r>
    </w:p>
    <w:p w14:paraId="72F078B8" w14:textId="77777777" w:rsidR="00017335" w:rsidRPr="00017335" w:rsidRDefault="00017335" w:rsidP="00017335">
      <w:proofErr w:type="gramStart"/>
      <w:r w:rsidRPr="00017335">
        <w:t>api.objecttypes</w:t>
      </w:r>
      <w:proofErr w:type="gramEnd"/>
      <w:r w:rsidRPr="00017335">
        <w:t>.noVersionBasePath=http://objecttypen.local:8000/api</w:t>
      </w:r>
    </w:p>
    <w:p w14:paraId="21504C80" w14:textId="77777777" w:rsidR="00017335" w:rsidRDefault="00017335" w:rsidP="00017335"/>
    <w:p w14:paraId="0E54268E" w14:textId="54036541" w:rsidR="00017335" w:rsidRPr="00017335" w:rsidRDefault="00017335" w:rsidP="00017335">
      <w:r w:rsidRPr="00017335">
        <w:t xml:space="preserve">Als deze </w:t>
      </w:r>
      <w:proofErr w:type="spellStart"/>
      <w:r w:rsidRPr="00017335">
        <w:t>properties</w:t>
      </w:r>
      <w:proofErr w:type="spellEnd"/>
      <w:r w:rsidRPr="00017335">
        <w:t xml:space="preserve"> nog niet in aanwezig zijn op de omgeving, voeg deze toe. Pas de </w:t>
      </w:r>
      <w:proofErr w:type="spellStart"/>
      <w:r w:rsidRPr="00017335">
        <w:t>hostname</w:t>
      </w:r>
      <w:proofErr w:type="spellEnd"/>
      <w:r w:rsidRPr="00017335">
        <w:t xml:space="preserve"> en poort aan zodat deze overeenkomen met de omgeving waar dit wordt ingesteld.</w:t>
      </w:r>
    </w:p>
    <w:p w14:paraId="58C16A0C" w14:textId="77777777" w:rsidR="00017335" w:rsidRDefault="00017335" w:rsidP="00017335">
      <w:pPr>
        <w:rPr>
          <w:b/>
          <w:bCs/>
        </w:rPr>
      </w:pPr>
    </w:p>
    <w:p w14:paraId="4D57C4DD" w14:textId="209394D5" w:rsidR="00017335" w:rsidRPr="00017335" w:rsidRDefault="00017335" w:rsidP="00017335">
      <w:pPr>
        <w:rPr>
          <w:b/>
          <w:bCs/>
        </w:rPr>
      </w:pPr>
      <w:r w:rsidRPr="00017335">
        <w:rPr>
          <w:b/>
          <w:bCs/>
        </w:rPr>
        <w:t>Migratie zaken en objecten</w:t>
      </w:r>
    </w:p>
    <w:p w14:paraId="3B2843BA" w14:textId="77777777" w:rsidR="00017335" w:rsidRPr="00017335" w:rsidRDefault="00017335" w:rsidP="00017335">
      <w:r w:rsidRPr="00017335">
        <w:t>De onderstaande stappen beschrijven het proces van migratie van zaken in de "Zaken"-site en objecten in de "Objecten"-site naar een nieuwe opslagstructuur. In deze nieuwe structuur wordt voor elk zaaktype een aparte site aangemaakt, waarin alle zaken van dat specifieke zaaktype worden ondergebracht. Ditzelfde principe geldt voor objecten: voor elk objecttype wordt een aparte site gecreëerd waarin alle objecten van dat type worden verplaatst.</w:t>
      </w:r>
    </w:p>
    <w:p w14:paraId="12BB1090" w14:textId="77777777" w:rsidR="00017335" w:rsidRPr="00017335" w:rsidRDefault="00017335" w:rsidP="00017335">
      <w:r w:rsidRPr="00017335">
        <w:t>De volgende stappen moeten worden uitgevoerd voor de migratie naar de nieuwe structuur.</w:t>
      </w:r>
    </w:p>
    <w:p w14:paraId="2D771D8F" w14:textId="77777777" w:rsidR="00017335" w:rsidRPr="00017335" w:rsidRDefault="00017335" w:rsidP="00017335">
      <w:pPr>
        <w:numPr>
          <w:ilvl w:val="0"/>
          <w:numId w:val="22"/>
        </w:numPr>
      </w:pPr>
      <w:r w:rsidRPr="00017335">
        <w:t xml:space="preserve">Voer </w:t>
      </w:r>
      <w:hyperlink w:anchor="Aanmaken%20tezza%20beheer%20site" w:history="1">
        <w:r w:rsidRPr="00017335">
          <w:rPr>
            <w:rStyle w:val="Hyperlink"/>
          </w:rPr>
          <w:t>script</w:t>
        </w:r>
      </w:hyperlink>
      <w:r w:rsidRPr="00017335">
        <w:t xml:space="preserve"> uit voor het aanmaken </w:t>
      </w:r>
      <w:proofErr w:type="spellStart"/>
      <w:r w:rsidRPr="00017335">
        <w:t>Tezza</w:t>
      </w:r>
      <w:proofErr w:type="spellEnd"/>
      <w:r w:rsidRPr="00017335">
        <w:t xml:space="preserve"> beheer site;</w:t>
      </w:r>
    </w:p>
    <w:p w14:paraId="4DB5C819" w14:textId="77777777" w:rsidR="00017335" w:rsidRPr="00017335" w:rsidRDefault="00017335" w:rsidP="00017335">
      <w:pPr>
        <w:numPr>
          <w:ilvl w:val="0"/>
          <w:numId w:val="22"/>
        </w:numPr>
      </w:pPr>
      <w:r w:rsidRPr="00017335">
        <w:t xml:space="preserve">Voer </w:t>
      </w:r>
      <w:hyperlink w:anchor="Aanmaken%20zaaktypesites" w:history="1">
        <w:r w:rsidRPr="00017335">
          <w:rPr>
            <w:rStyle w:val="Hyperlink"/>
          </w:rPr>
          <w:t>script</w:t>
        </w:r>
      </w:hyperlink>
      <w:r w:rsidRPr="00017335">
        <w:t xml:space="preserve"> uit voor het aanmaken van zaaktypesites;</w:t>
      </w:r>
    </w:p>
    <w:p w14:paraId="51CA360E" w14:textId="77777777" w:rsidR="00017335" w:rsidRPr="00017335" w:rsidRDefault="00017335" w:rsidP="00017335">
      <w:pPr>
        <w:numPr>
          <w:ilvl w:val="0"/>
          <w:numId w:val="22"/>
        </w:numPr>
      </w:pPr>
      <w:r w:rsidRPr="00017335">
        <w:t xml:space="preserve">Voer </w:t>
      </w:r>
      <w:hyperlink w:anchor="Aanmaken%20objecttypesites" w:history="1">
        <w:r w:rsidRPr="00017335">
          <w:rPr>
            <w:rStyle w:val="Hyperlink"/>
          </w:rPr>
          <w:t>script</w:t>
        </w:r>
      </w:hyperlink>
      <w:r w:rsidRPr="00017335">
        <w:t xml:space="preserve"> uit voor het aanmaken van objecttypesites;</w:t>
      </w:r>
    </w:p>
    <w:p w14:paraId="5588A228" w14:textId="77777777" w:rsidR="00017335" w:rsidRPr="00017335" w:rsidRDefault="00017335" w:rsidP="00017335">
      <w:pPr>
        <w:numPr>
          <w:ilvl w:val="0"/>
          <w:numId w:val="22"/>
        </w:numPr>
      </w:pPr>
      <w:r w:rsidRPr="00017335">
        <w:t xml:space="preserve">Voer </w:t>
      </w:r>
      <w:hyperlink w:anchor="Migratie%20zaaktypesites" w:history="1">
        <w:r w:rsidRPr="00017335">
          <w:rPr>
            <w:rStyle w:val="Hyperlink"/>
          </w:rPr>
          <w:t>script</w:t>
        </w:r>
      </w:hyperlink>
      <w:r w:rsidRPr="00017335">
        <w:t xml:space="preserve"> uit voor het migreren van de zaaktypesites;</w:t>
      </w:r>
    </w:p>
    <w:p w14:paraId="75C1C806" w14:textId="77777777" w:rsidR="00017335" w:rsidRPr="00017335" w:rsidRDefault="00017335" w:rsidP="00017335">
      <w:pPr>
        <w:numPr>
          <w:ilvl w:val="0"/>
          <w:numId w:val="22"/>
        </w:numPr>
      </w:pPr>
      <w:r w:rsidRPr="00017335">
        <w:t xml:space="preserve">Voer </w:t>
      </w:r>
      <w:hyperlink w:anchor="Migratie%20objecttypesites" w:history="1">
        <w:r w:rsidRPr="00017335">
          <w:rPr>
            <w:rStyle w:val="Hyperlink"/>
          </w:rPr>
          <w:t>script</w:t>
        </w:r>
      </w:hyperlink>
      <w:r w:rsidRPr="00017335">
        <w:t xml:space="preserve"> uit voor het migreren van de objecttypesites;</w:t>
      </w:r>
    </w:p>
    <w:p w14:paraId="262372CF" w14:textId="77777777" w:rsidR="00017335" w:rsidRPr="00017335" w:rsidRDefault="00017335" w:rsidP="00017335">
      <w:pPr>
        <w:numPr>
          <w:ilvl w:val="0"/>
          <w:numId w:val="22"/>
        </w:numPr>
      </w:pPr>
      <w:r w:rsidRPr="00017335">
        <w:t xml:space="preserve">Voer </w:t>
      </w:r>
      <w:hyperlink w:anchor="Migratie%20autorisatiegroepen" w:history="1">
        <w:r w:rsidRPr="00017335">
          <w:rPr>
            <w:rStyle w:val="Hyperlink"/>
          </w:rPr>
          <w:t>script</w:t>
        </w:r>
      </w:hyperlink>
      <w:r w:rsidRPr="00017335">
        <w:t xml:space="preserve"> uit voor het migreren van de autorisatiestructuur.</w:t>
      </w:r>
    </w:p>
    <w:p w14:paraId="2E738F54" w14:textId="77777777" w:rsidR="00017335" w:rsidRDefault="00017335" w:rsidP="00017335">
      <w:pPr>
        <w:rPr>
          <w:b/>
          <w:bCs/>
        </w:rPr>
      </w:pPr>
    </w:p>
    <w:p w14:paraId="38F846F1" w14:textId="0F0E30D2" w:rsidR="00017335" w:rsidRPr="00017335" w:rsidRDefault="00017335" w:rsidP="00017335">
      <w:pPr>
        <w:rPr>
          <w:b/>
          <w:bCs/>
        </w:rPr>
      </w:pPr>
      <w:r w:rsidRPr="00017335">
        <w:rPr>
          <w:b/>
          <w:bCs/>
        </w:rPr>
        <w:t>Uitgangspunten nieuwe autorisatiestructuur</w:t>
      </w:r>
    </w:p>
    <w:p w14:paraId="27C659ED" w14:textId="77777777" w:rsidR="00017335" w:rsidRPr="00017335" w:rsidRDefault="00017335" w:rsidP="00017335">
      <w:r w:rsidRPr="00017335">
        <w:t>Deze sectie beschrijft de uitgangspunten en werking van de nieuwe autorisatiestructuur binnen het platform. Het doel is om op een eenduidige en gestructureerde wijze vast te leggen hoe rechten en rollen zijn ingericht voor verschillende site-types, met als doel een betere beheersbaarheid, verhoogde veiligheid en een transparante toegang tot informatie.</w:t>
      </w:r>
    </w:p>
    <w:p w14:paraId="322CE3EA" w14:textId="77777777" w:rsidR="00017335" w:rsidRDefault="00017335" w:rsidP="00017335">
      <w:pPr>
        <w:rPr>
          <w:b/>
          <w:bCs/>
        </w:rPr>
      </w:pPr>
    </w:p>
    <w:p w14:paraId="7F74B2C9" w14:textId="224E5558" w:rsidR="00017335" w:rsidRPr="00017335" w:rsidRDefault="00017335" w:rsidP="00017335">
      <w:pPr>
        <w:rPr>
          <w:b/>
          <w:bCs/>
        </w:rPr>
      </w:pPr>
      <w:r w:rsidRPr="00017335">
        <w:rPr>
          <w:b/>
          <w:bCs/>
        </w:rPr>
        <w:t>Globale instellingen</w:t>
      </w:r>
    </w:p>
    <w:p w14:paraId="3AFBB31E" w14:textId="77777777" w:rsidR="00017335" w:rsidRPr="00017335" w:rsidRDefault="00017335" w:rsidP="00017335">
      <w:pPr>
        <w:numPr>
          <w:ilvl w:val="0"/>
          <w:numId w:val="23"/>
        </w:numPr>
      </w:pPr>
      <w:r w:rsidRPr="00017335">
        <w:t>Er zijn 5 site-types geïntroduceerd: beheer, dossier, postintake, object en zaak.</w:t>
      </w:r>
    </w:p>
    <w:p w14:paraId="65136787" w14:textId="77777777" w:rsidR="00017335" w:rsidRPr="00017335" w:rsidRDefault="00017335" w:rsidP="00017335">
      <w:pPr>
        <w:numPr>
          <w:ilvl w:val="0"/>
          <w:numId w:val="23"/>
        </w:numPr>
      </w:pPr>
      <w:r w:rsidRPr="00017335">
        <w:t>Er is 1 site met type 'beheer' (standaard genaamd '</w:t>
      </w:r>
      <w:proofErr w:type="spellStart"/>
      <w:r w:rsidRPr="00017335">
        <w:t>tezza</w:t>
      </w:r>
      <w:proofErr w:type="spellEnd"/>
      <w:r w:rsidRPr="00017335">
        <w:t>') die toegang beheert tot alle zaak- en object-type sites.</w:t>
      </w:r>
    </w:p>
    <w:p w14:paraId="347799E2" w14:textId="77777777" w:rsidR="00017335" w:rsidRPr="00017335" w:rsidRDefault="00017335" w:rsidP="00017335">
      <w:pPr>
        <w:numPr>
          <w:ilvl w:val="0"/>
          <w:numId w:val="23"/>
        </w:numPr>
      </w:pPr>
      <w:r w:rsidRPr="00017335">
        <w:t>Er is 1 site met type 'postintake' (standaard genaamd 'post') die bedoeld is voor het verwerken van post via diverse kanalen.</w:t>
      </w:r>
    </w:p>
    <w:p w14:paraId="6B5745E5" w14:textId="77777777" w:rsidR="00017335" w:rsidRPr="00017335" w:rsidRDefault="00017335" w:rsidP="00017335">
      <w:pPr>
        <w:numPr>
          <w:ilvl w:val="0"/>
          <w:numId w:val="23"/>
        </w:numPr>
      </w:pPr>
      <w:r w:rsidRPr="00017335">
        <w:t>Elke aangemaakte site van een bepaald type heeft standaard de zichtbaarheid 'Privé'.</w:t>
      </w:r>
    </w:p>
    <w:p w14:paraId="0E215762" w14:textId="77777777" w:rsidR="00017335" w:rsidRPr="00017335" w:rsidRDefault="00017335" w:rsidP="00017335">
      <w:pPr>
        <w:numPr>
          <w:ilvl w:val="0"/>
          <w:numId w:val="23"/>
        </w:numPr>
      </w:pPr>
      <w:r w:rsidRPr="00017335">
        <w:t xml:space="preserve">De 3 site-rollen (Collaborator, </w:t>
      </w:r>
      <w:proofErr w:type="spellStart"/>
      <w:r w:rsidRPr="00017335">
        <w:t>Contributor</w:t>
      </w:r>
      <w:proofErr w:type="spellEnd"/>
      <w:r w:rsidRPr="00017335">
        <w:t xml:space="preserve"> en Manager) van de beheer-site worden automatisch lid van elke overeenkomstige site-rol in andere sites. Bijvoorbeeld: </w:t>
      </w:r>
      <w:proofErr w:type="spellStart"/>
      <w:r w:rsidRPr="00017335">
        <w:t>GROUP_site_tezza_SiteManager</w:t>
      </w:r>
      <w:proofErr w:type="spellEnd"/>
      <w:r w:rsidRPr="00017335">
        <w:t xml:space="preserve"> (beheer) wordt lid van </w:t>
      </w:r>
      <w:proofErr w:type="spellStart"/>
      <w:r w:rsidRPr="00017335">
        <w:t>GROUP_site</w:t>
      </w:r>
      <w:proofErr w:type="spellEnd"/>
      <w:r w:rsidRPr="00017335">
        <w:t>_&lt;zaaktype&gt;_</w:t>
      </w:r>
      <w:proofErr w:type="spellStart"/>
      <w:r w:rsidRPr="00017335">
        <w:t>SiteManager</w:t>
      </w:r>
      <w:proofErr w:type="spellEnd"/>
      <w:r w:rsidRPr="00017335">
        <w:t xml:space="preserve">, wat ook geldt voor objecten zoals </w:t>
      </w:r>
      <w:proofErr w:type="spellStart"/>
      <w:r w:rsidRPr="00017335">
        <w:t>GROUP_site</w:t>
      </w:r>
      <w:proofErr w:type="spellEnd"/>
      <w:r w:rsidRPr="00017335">
        <w:t>_&lt;objecttype&gt;_</w:t>
      </w:r>
      <w:proofErr w:type="spellStart"/>
      <w:r w:rsidRPr="00017335">
        <w:t>SiteManager</w:t>
      </w:r>
      <w:proofErr w:type="spellEnd"/>
      <w:r w:rsidRPr="00017335">
        <w:t xml:space="preserve">. Dit principe geldt eveneens voor Collaborator en </w:t>
      </w:r>
      <w:proofErr w:type="spellStart"/>
      <w:r w:rsidRPr="00017335">
        <w:t>Contributor</w:t>
      </w:r>
      <w:proofErr w:type="spellEnd"/>
      <w:r w:rsidRPr="00017335">
        <w:t>.</w:t>
      </w:r>
    </w:p>
    <w:p w14:paraId="30220160" w14:textId="77777777" w:rsidR="00017335" w:rsidRPr="00017335" w:rsidRDefault="00017335" w:rsidP="00017335">
      <w:pPr>
        <w:numPr>
          <w:ilvl w:val="0"/>
          <w:numId w:val="23"/>
        </w:numPr>
      </w:pPr>
      <w:r w:rsidRPr="00017335">
        <w:t xml:space="preserve">De Consumer-rol vormt een uitzondering: </w:t>
      </w:r>
      <w:proofErr w:type="spellStart"/>
      <w:r w:rsidRPr="00017335">
        <w:t>GROUP_site_tezza_SiteConsumer</w:t>
      </w:r>
      <w:proofErr w:type="spellEnd"/>
      <w:r w:rsidRPr="00017335">
        <w:t xml:space="preserve"> (beheer) wordt alleen toegevoegd aan zaak- en/of object-type sites als het zaaktype de classificatie OPENBAAR, BEPERKT_OPENBAAR of INTERN heeft. Voor objecten geldt de dataclassificatie OPEN. </w:t>
      </w:r>
      <w:commentRangeStart w:id="230"/>
      <w:r w:rsidRPr="00017335">
        <w:t>In alle andere gevallen wordt de Consumer-rol niet toegevoegd.</w:t>
      </w:r>
      <w:commentRangeEnd w:id="230"/>
      <w:r w:rsidR="00B25170">
        <w:rPr>
          <w:rStyle w:val="Verwijzingopmerking"/>
        </w:rPr>
        <w:commentReference w:id="230"/>
      </w:r>
    </w:p>
    <w:p w14:paraId="7E96AE75" w14:textId="77777777" w:rsidR="00017335" w:rsidRDefault="00017335" w:rsidP="00017335">
      <w:pPr>
        <w:rPr>
          <w:b/>
          <w:bCs/>
        </w:rPr>
      </w:pPr>
    </w:p>
    <w:p w14:paraId="239B9140" w14:textId="7F3064C4" w:rsidR="00017335" w:rsidRPr="00017335" w:rsidRDefault="00017335" w:rsidP="00017335">
      <w:pPr>
        <w:rPr>
          <w:b/>
          <w:bCs/>
        </w:rPr>
      </w:pPr>
      <w:r w:rsidRPr="00017335">
        <w:rPr>
          <w:b/>
          <w:bCs/>
        </w:rPr>
        <w:t>Aanmaken zaak via 'Maken'-menu</w:t>
      </w:r>
    </w:p>
    <w:p w14:paraId="222001C5" w14:textId="77777777" w:rsidR="00017335" w:rsidRPr="00017335" w:rsidRDefault="00017335" w:rsidP="00017335">
      <w:pPr>
        <w:numPr>
          <w:ilvl w:val="0"/>
          <w:numId w:val="24"/>
        </w:numPr>
      </w:pPr>
      <w:r w:rsidRPr="00017335">
        <w:t xml:space="preserve">Een gebruiker mag alleen zaken aanmaken waarvan hij/zij lid is van de zaaktype-site met de rol </w:t>
      </w:r>
      <w:proofErr w:type="spellStart"/>
      <w:r w:rsidRPr="00017335">
        <w:t>Contributor</w:t>
      </w:r>
      <w:proofErr w:type="spellEnd"/>
      <w:r w:rsidRPr="00017335">
        <w:t xml:space="preserve">, Collaborator of Manager en moet lid zijn van de groep TEZZA_CREATE_ZAKEN. (Dit wordt aan de </w:t>
      </w:r>
      <w:proofErr w:type="spellStart"/>
      <w:r w:rsidRPr="00017335">
        <w:t>frontend</w:t>
      </w:r>
      <w:proofErr w:type="spellEnd"/>
      <w:r w:rsidRPr="00017335">
        <w:t xml:space="preserve"> afgedwongen, niet in de backend.)</w:t>
      </w:r>
    </w:p>
    <w:p w14:paraId="40F09AEA" w14:textId="77777777" w:rsidR="00017335" w:rsidRPr="00017335" w:rsidRDefault="00017335" w:rsidP="00017335">
      <w:pPr>
        <w:numPr>
          <w:ilvl w:val="0"/>
          <w:numId w:val="24"/>
        </w:numPr>
      </w:pPr>
      <w:r w:rsidRPr="00017335">
        <w:t xml:space="preserve">Wanneer een zaaktype de vertrouwelijkheid CONFIDENTIEEL, GEHEIM of ZEER_GEHEIM heeft, is deze zaak initieel alleen toegankelijk voor gebruikers die lid zijn van </w:t>
      </w:r>
      <w:proofErr w:type="spellStart"/>
      <w:r w:rsidRPr="00017335">
        <w:t>GROUP_site</w:t>
      </w:r>
      <w:proofErr w:type="spellEnd"/>
      <w:r w:rsidRPr="00017335">
        <w:t>_&lt;zaaktype&gt;_</w:t>
      </w:r>
      <w:proofErr w:type="spellStart"/>
      <w:r w:rsidRPr="00017335">
        <w:t>SiteManager</w:t>
      </w:r>
      <w:proofErr w:type="spellEnd"/>
      <w:r w:rsidRPr="00017335">
        <w:t xml:space="preserve"> (</w:t>
      </w:r>
      <w:commentRangeStart w:id="231"/>
      <w:r w:rsidRPr="00017335">
        <w:t xml:space="preserve">en dus ook </w:t>
      </w:r>
      <w:proofErr w:type="spellStart"/>
      <w:r w:rsidRPr="00017335">
        <w:t>GROUP_site_tezza_SiteManager</w:t>
      </w:r>
      <w:proofErr w:type="spellEnd"/>
      <w:r w:rsidRPr="00017335">
        <w:t>)</w:t>
      </w:r>
      <w:commentRangeEnd w:id="231"/>
      <w:r w:rsidR="009E438D">
        <w:rPr>
          <w:rStyle w:val="Verwijzingopmerking"/>
        </w:rPr>
        <w:commentReference w:id="231"/>
      </w:r>
      <w:r w:rsidRPr="00017335">
        <w:t xml:space="preserve"> bij creatie.</w:t>
      </w:r>
    </w:p>
    <w:p w14:paraId="710EC4B0" w14:textId="77777777" w:rsidR="00017335" w:rsidRDefault="00017335" w:rsidP="00017335">
      <w:pPr>
        <w:rPr>
          <w:b/>
          <w:bCs/>
        </w:rPr>
      </w:pPr>
    </w:p>
    <w:p w14:paraId="6973CD42" w14:textId="75AFB710" w:rsidR="00017335" w:rsidRPr="00017335" w:rsidRDefault="00017335" w:rsidP="00017335">
      <w:pPr>
        <w:rPr>
          <w:b/>
          <w:bCs/>
        </w:rPr>
      </w:pPr>
      <w:r w:rsidRPr="00017335">
        <w:rPr>
          <w:b/>
          <w:bCs/>
        </w:rPr>
        <w:t>Aanmaken zaak via Postintake</w:t>
      </w:r>
    </w:p>
    <w:p w14:paraId="1A965D68" w14:textId="77777777" w:rsidR="00017335" w:rsidRPr="00017335" w:rsidRDefault="00017335" w:rsidP="00017335">
      <w:pPr>
        <w:numPr>
          <w:ilvl w:val="0"/>
          <w:numId w:val="25"/>
        </w:numPr>
      </w:pPr>
      <w:r w:rsidRPr="00017335">
        <w:t xml:space="preserve">Een gebruiker ziet het menu-item 'Postintake' als hij/zij lid is van de site met type postintake en een rol heeft van </w:t>
      </w:r>
      <w:proofErr w:type="spellStart"/>
      <w:r w:rsidRPr="00017335">
        <w:t>Contributor</w:t>
      </w:r>
      <w:proofErr w:type="spellEnd"/>
      <w:r w:rsidRPr="00017335">
        <w:t xml:space="preserve">, Collaborator of Manager (bijvoorbeeld </w:t>
      </w:r>
      <w:proofErr w:type="spellStart"/>
      <w:r w:rsidRPr="00017335">
        <w:t>GROUP_site_post_SiteManager</w:t>
      </w:r>
      <w:proofErr w:type="spellEnd"/>
      <w:r w:rsidRPr="00017335">
        <w:t xml:space="preserve">). </w:t>
      </w:r>
      <w:commentRangeStart w:id="232"/>
      <w:r w:rsidRPr="00017335">
        <w:t xml:space="preserve">Voor de rol </w:t>
      </w:r>
      <w:proofErr w:type="spellStart"/>
      <w:r w:rsidRPr="00017335">
        <w:t>Contributor</w:t>
      </w:r>
      <w:proofErr w:type="spellEnd"/>
      <w:r w:rsidRPr="00017335">
        <w:t xml:space="preserve"> geldt dat de gebruiker alleen documenten kan verwerken waarvan hij/zij zelf eigenaar is (zelf heeft toegevoegd).</w:t>
      </w:r>
      <w:commentRangeEnd w:id="232"/>
      <w:r w:rsidR="00B63510">
        <w:rPr>
          <w:rStyle w:val="Verwijzingopmerking"/>
        </w:rPr>
        <w:commentReference w:id="232"/>
      </w:r>
    </w:p>
    <w:p w14:paraId="158A1EFF" w14:textId="4A97CE94" w:rsidR="00017335" w:rsidRPr="00017335" w:rsidRDefault="00017335" w:rsidP="00017335">
      <w:pPr>
        <w:numPr>
          <w:ilvl w:val="0"/>
          <w:numId w:val="25"/>
        </w:numPr>
      </w:pPr>
      <w:r w:rsidRPr="00017335">
        <w:t>Er is geen filter op zaaktype</w:t>
      </w:r>
      <w:ins w:id="233" w:author="Olav Allema" w:date="2025-06-24T16:48:00Z" w16du:dateUtc="2025-06-24T14:48:00Z">
        <w:r w:rsidR="009C69E1">
          <w:t>n</w:t>
        </w:r>
      </w:ins>
      <w:del w:id="234" w:author="Olav Allema" w:date="2025-06-24T16:48:00Z" w16du:dateUtc="2025-06-24T14:48:00Z">
        <w:r w:rsidRPr="00017335" w:rsidDel="009C69E1">
          <w:delText>s</w:delText>
        </w:r>
      </w:del>
      <w:r w:rsidRPr="00017335">
        <w:t xml:space="preserve"> op basis van de permissies van de gebruiker: elke gebruiker die lid is van de postintake-site mag elk zaaktype kiezen. Dit geldt ook voor objecttype</w:t>
      </w:r>
      <w:ins w:id="235" w:author="Olav Allema" w:date="2025-06-24T16:48:00Z" w16du:dateUtc="2025-06-24T14:48:00Z">
        <w:r w:rsidR="00246345">
          <w:t>n</w:t>
        </w:r>
      </w:ins>
      <w:del w:id="236" w:author="Olav Allema" w:date="2025-06-24T16:48:00Z" w16du:dateUtc="2025-06-24T14:48:00Z">
        <w:r w:rsidRPr="00017335" w:rsidDel="00246345">
          <w:delText>s</w:delText>
        </w:r>
      </w:del>
      <w:r w:rsidRPr="00017335">
        <w:t>.</w:t>
      </w:r>
    </w:p>
    <w:p w14:paraId="6ED3E9A9" w14:textId="77777777" w:rsidR="00017335" w:rsidRPr="00017335" w:rsidRDefault="00017335" w:rsidP="00017335">
      <w:pPr>
        <w:numPr>
          <w:ilvl w:val="0"/>
          <w:numId w:val="25"/>
        </w:numPr>
      </w:pPr>
      <w:r w:rsidRPr="00017335">
        <w:lastRenderedPageBreak/>
        <w:t xml:space="preserve">Bij registratie wordt de parameter run-as-system uitgevoerd bij de actie </w:t>
      </w:r>
      <w:proofErr w:type="spellStart"/>
      <w:r w:rsidRPr="00017335">
        <w:t>createEnkelvoudiginformatieobject</w:t>
      </w:r>
      <w:proofErr w:type="spellEnd"/>
      <w:r w:rsidRPr="00017335">
        <w:t>, vanwege de beperkingen van de rol Collaborator (die geen documenten van anderen mag verplaatsen).</w:t>
      </w:r>
    </w:p>
    <w:p w14:paraId="38A9B24A" w14:textId="77777777" w:rsidR="00017335" w:rsidRDefault="00017335" w:rsidP="00017335">
      <w:pPr>
        <w:rPr>
          <w:b/>
          <w:bCs/>
        </w:rPr>
      </w:pPr>
    </w:p>
    <w:p w14:paraId="52B7EE1B" w14:textId="5E9C9915" w:rsidR="00017335" w:rsidRPr="00017335" w:rsidRDefault="00017335" w:rsidP="00017335">
      <w:pPr>
        <w:rPr>
          <w:b/>
          <w:bCs/>
        </w:rPr>
      </w:pPr>
      <w:commentRangeStart w:id="237"/>
      <w:r w:rsidRPr="00017335">
        <w:rPr>
          <w:b/>
          <w:bCs/>
        </w:rPr>
        <w:t>Beheren</w:t>
      </w:r>
      <w:commentRangeEnd w:id="237"/>
      <w:r w:rsidR="00662B29">
        <w:rPr>
          <w:rStyle w:val="Verwijzingopmerking"/>
        </w:rPr>
        <w:commentReference w:id="237"/>
      </w:r>
      <w:r w:rsidRPr="00017335">
        <w:rPr>
          <w:b/>
          <w:bCs/>
        </w:rPr>
        <w:t xml:space="preserve"> zaakbetrokkene (Lopende en Afgehandelde zaken)</w:t>
      </w:r>
    </w:p>
    <w:p w14:paraId="7536696E" w14:textId="77777777" w:rsidR="00017335" w:rsidRPr="00017335" w:rsidRDefault="00017335" w:rsidP="00017335">
      <w:pPr>
        <w:numPr>
          <w:ilvl w:val="0"/>
          <w:numId w:val="26"/>
        </w:numPr>
      </w:pPr>
      <w:r w:rsidRPr="00017335">
        <w:t>Initieel kunnen gebruikers met de rol Collaborator of Manager (van de zaaktype-site) betrokkene toevoegen/verwijderen bij zaaktypen die niet de vertrouwelijkheid CONFIDENTIEEL, GEHEIM of ZEER_GEHEIM hebben.</w:t>
      </w:r>
    </w:p>
    <w:p w14:paraId="4377A92E" w14:textId="77777777" w:rsidR="00017335" w:rsidRPr="00017335" w:rsidRDefault="00017335" w:rsidP="00017335">
      <w:pPr>
        <w:numPr>
          <w:ilvl w:val="0"/>
          <w:numId w:val="26"/>
        </w:numPr>
      </w:pPr>
      <w:r w:rsidRPr="00017335">
        <w:t xml:space="preserve">Initieel bij creatie van een zaak heeft alleen de zaaktype </w:t>
      </w:r>
      <w:proofErr w:type="spellStart"/>
      <w:r w:rsidRPr="00017335">
        <w:t>SiteManager</w:t>
      </w:r>
      <w:proofErr w:type="spellEnd"/>
      <w:r w:rsidRPr="00017335">
        <w:t xml:space="preserve"> toegang tot de zaak en kan dus ook betrokkene toevoegen. Dit geldt alleen voor zaaktypen met de vertrouwelijkheid CONFIDENTIEEL, GEHEIM of ZEER_GEHEIM. Elke betrokkene met </w:t>
      </w:r>
      <w:proofErr w:type="spellStart"/>
      <w:r w:rsidRPr="00017335">
        <w:t>roltype</w:t>
      </w:r>
      <w:proofErr w:type="spellEnd"/>
      <w:r w:rsidRPr="00017335">
        <w:t xml:space="preserve"> BEHANDELAAR die wordt toegevoegd, kan zelf ook betrokkene toevoegen en verwijderen.</w:t>
      </w:r>
    </w:p>
    <w:p w14:paraId="60A22C17" w14:textId="77777777" w:rsidR="00017335" w:rsidRPr="00017335" w:rsidRDefault="00017335" w:rsidP="00017335">
      <w:pPr>
        <w:numPr>
          <w:ilvl w:val="0"/>
          <w:numId w:val="26"/>
        </w:numPr>
      </w:pPr>
      <w:r w:rsidRPr="00017335">
        <w:t>De lijst van beschikbare betrokkenen is beperkt tot gebruikers die lid zijn van de zaaktype-site.</w:t>
      </w:r>
    </w:p>
    <w:p w14:paraId="48825B27" w14:textId="77777777" w:rsidR="00017335" w:rsidRPr="00017335" w:rsidRDefault="00017335" w:rsidP="00017335">
      <w:pPr>
        <w:numPr>
          <w:ilvl w:val="0"/>
          <w:numId w:val="26"/>
        </w:numPr>
      </w:pPr>
      <w:r w:rsidRPr="00017335">
        <w:t>Bij het toevoegen van een betrokkene krijgt:</w:t>
      </w:r>
    </w:p>
    <w:p w14:paraId="4BEFB71E" w14:textId="77777777" w:rsidR="00017335" w:rsidRPr="00017335" w:rsidRDefault="00017335" w:rsidP="00017335">
      <w:pPr>
        <w:numPr>
          <w:ilvl w:val="1"/>
          <w:numId w:val="26"/>
        </w:numPr>
      </w:pPr>
      <w:proofErr w:type="spellStart"/>
      <w:r w:rsidRPr="00017335">
        <w:t>Roltype</w:t>
      </w:r>
      <w:proofErr w:type="spellEnd"/>
      <w:r w:rsidRPr="00017335">
        <w:t xml:space="preserve"> BEHANDELAAR: Collaborator-rol.</w:t>
      </w:r>
    </w:p>
    <w:p w14:paraId="4650CC78" w14:textId="77777777" w:rsidR="00017335" w:rsidRPr="00017335" w:rsidRDefault="00017335" w:rsidP="00017335">
      <w:pPr>
        <w:numPr>
          <w:ilvl w:val="1"/>
          <w:numId w:val="26"/>
        </w:numPr>
      </w:pPr>
      <w:proofErr w:type="spellStart"/>
      <w:r w:rsidRPr="00017335">
        <w:t>Roltype</w:t>
      </w:r>
      <w:proofErr w:type="spellEnd"/>
      <w:r w:rsidRPr="00017335">
        <w:t xml:space="preserve"> BELANGHEBBENDE, BESLISSER en KLANTCONTACTER: Consumer-rol.</w:t>
      </w:r>
    </w:p>
    <w:p w14:paraId="24C0F7E1" w14:textId="77777777" w:rsidR="00017335" w:rsidRPr="00017335" w:rsidRDefault="00017335" w:rsidP="00017335">
      <w:pPr>
        <w:numPr>
          <w:ilvl w:val="1"/>
          <w:numId w:val="26"/>
        </w:numPr>
      </w:pPr>
      <w:proofErr w:type="spellStart"/>
      <w:r w:rsidRPr="00017335">
        <w:t>Roltype</w:t>
      </w:r>
      <w:proofErr w:type="spellEnd"/>
      <w:r w:rsidRPr="00017335">
        <w:t xml:space="preserve"> ADVISEUR: </w:t>
      </w:r>
      <w:proofErr w:type="spellStart"/>
      <w:r w:rsidRPr="00017335">
        <w:t>Contributor</w:t>
      </w:r>
      <w:proofErr w:type="spellEnd"/>
      <w:r w:rsidRPr="00017335">
        <w:t>-rol.</w:t>
      </w:r>
    </w:p>
    <w:p w14:paraId="19F235E0" w14:textId="77777777" w:rsidR="00017335" w:rsidRPr="00017335" w:rsidRDefault="00017335" w:rsidP="00017335">
      <w:pPr>
        <w:numPr>
          <w:ilvl w:val="1"/>
          <w:numId w:val="26"/>
        </w:numPr>
      </w:pPr>
      <w:proofErr w:type="spellStart"/>
      <w:r w:rsidRPr="00017335">
        <w:t>Roltype</w:t>
      </w:r>
      <w:proofErr w:type="spellEnd"/>
      <w:r w:rsidRPr="00017335">
        <w:t xml:space="preserve"> INITIATOR: geen rechten.</w:t>
      </w:r>
    </w:p>
    <w:p w14:paraId="14975794" w14:textId="77777777" w:rsidR="00017335" w:rsidRDefault="00017335" w:rsidP="00017335">
      <w:pPr>
        <w:rPr>
          <w:b/>
          <w:bCs/>
        </w:rPr>
      </w:pPr>
    </w:p>
    <w:p w14:paraId="7C09A29F" w14:textId="61299DCB" w:rsidR="00017335" w:rsidRPr="00017335" w:rsidRDefault="00017335" w:rsidP="00017335">
      <w:pPr>
        <w:rPr>
          <w:b/>
          <w:bCs/>
        </w:rPr>
      </w:pPr>
      <w:r w:rsidRPr="00017335">
        <w:rPr>
          <w:b/>
          <w:bCs/>
        </w:rPr>
        <w:t>Beheren zaakbetrokkene (Lopende zaken)</w:t>
      </w:r>
    </w:p>
    <w:p w14:paraId="18B09C35" w14:textId="77777777" w:rsidR="00017335" w:rsidRPr="00017335" w:rsidRDefault="00017335" w:rsidP="00017335">
      <w:pPr>
        <w:numPr>
          <w:ilvl w:val="0"/>
          <w:numId w:val="27"/>
        </w:numPr>
      </w:pPr>
      <w:r w:rsidRPr="00017335">
        <w:t xml:space="preserve">Als een gebruiker de Consumer-rol heeft van de zaaktype-site én lid is van de beheer-site met de rol </w:t>
      </w:r>
      <w:proofErr w:type="spellStart"/>
      <w:r w:rsidRPr="00017335">
        <w:t>Contributor</w:t>
      </w:r>
      <w:proofErr w:type="spellEnd"/>
      <w:r w:rsidRPr="00017335">
        <w:t xml:space="preserve"> (</w:t>
      </w:r>
      <w:proofErr w:type="spellStart"/>
      <w:r w:rsidRPr="00017335">
        <w:t>GROUP_site_tezza_SiteContributor</w:t>
      </w:r>
      <w:proofErr w:type="spellEnd"/>
      <w:r w:rsidRPr="00017335">
        <w:t>), dan kan deze gebruiker betrokkene toevoegen.</w:t>
      </w:r>
    </w:p>
    <w:p w14:paraId="7691A186" w14:textId="77777777" w:rsidR="00017335" w:rsidRDefault="00017335" w:rsidP="00017335">
      <w:pPr>
        <w:rPr>
          <w:b/>
          <w:bCs/>
        </w:rPr>
      </w:pPr>
    </w:p>
    <w:p w14:paraId="4A656D0D" w14:textId="0D0792A6" w:rsidR="00017335" w:rsidRPr="00017335" w:rsidRDefault="00017335" w:rsidP="00017335">
      <w:pPr>
        <w:rPr>
          <w:b/>
          <w:bCs/>
        </w:rPr>
      </w:pPr>
      <w:r w:rsidRPr="00017335">
        <w:rPr>
          <w:b/>
          <w:bCs/>
        </w:rPr>
        <w:t>Beheren zaakbetrokkene (Gearchiveerd)</w:t>
      </w:r>
    </w:p>
    <w:p w14:paraId="301576B9" w14:textId="77777777" w:rsidR="00017335" w:rsidRPr="00017335" w:rsidRDefault="00017335" w:rsidP="00017335">
      <w:pPr>
        <w:numPr>
          <w:ilvl w:val="0"/>
          <w:numId w:val="28"/>
        </w:numPr>
      </w:pPr>
      <w:r w:rsidRPr="00017335">
        <w:t xml:space="preserve">Als een gebruiker lid is van de groep ALFRESCO_ADMINISTRATORS of lid is van </w:t>
      </w:r>
      <w:proofErr w:type="spellStart"/>
      <w:r w:rsidRPr="00017335">
        <w:t>GROUP_site_tezza_SiteManager</w:t>
      </w:r>
      <w:proofErr w:type="spellEnd"/>
      <w:r w:rsidRPr="00017335">
        <w:t>, kan deze gebruiker betrokkene beheren.</w:t>
      </w:r>
    </w:p>
    <w:p w14:paraId="1825B744" w14:textId="77777777" w:rsidR="00017335" w:rsidRDefault="00017335" w:rsidP="00467102">
      <w:pPr>
        <w:rPr>
          <w:ins w:id="238" w:author="Allema, Olav" w:date="2025-06-23T14:37:00Z" w16du:dateUtc="2025-06-23T12:37:00Z"/>
        </w:rPr>
      </w:pPr>
    </w:p>
    <w:p w14:paraId="225542A5" w14:textId="48274BC1" w:rsidR="000D4394" w:rsidRDefault="000D4394">
      <w:pPr>
        <w:rPr>
          <w:ins w:id="239" w:author="Allema, Olav" w:date="2025-06-23T14:37:00Z" w16du:dateUtc="2025-06-23T12:37:00Z"/>
        </w:rPr>
      </w:pPr>
      <w:ins w:id="240" w:author="Allema, Olav" w:date="2025-06-23T14:37:00Z" w16du:dateUtc="2025-06-23T12:37:00Z">
        <w:r>
          <w:br w:type="page"/>
        </w:r>
      </w:ins>
    </w:p>
    <w:p w14:paraId="2691FC56" w14:textId="1B01201D" w:rsidR="000D4394" w:rsidRDefault="000D4394" w:rsidP="00467102">
      <w:pPr>
        <w:rPr>
          <w:ins w:id="241" w:author="Allema, Olav" w:date="2025-06-23T14:37:00Z" w16du:dateUtc="2025-06-23T12:37:00Z"/>
        </w:rPr>
      </w:pPr>
      <w:ins w:id="242" w:author="Allema, Olav" w:date="2025-06-23T14:37:00Z" w16du:dateUtc="2025-06-23T12:37:00Z">
        <w:r>
          <w:lastRenderedPageBreak/>
          <w:t>Bevindingen</w:t>
        </w:r>
      </w:ins>
    </w:p>
    <w:p w14:paraId="08A0B7F7" w14:textId="23F9935C" w:rsidR="000D4394" w:rsidRDefault="000D4394" w:rsidP="000D4394">
      <w:pPr>
        <w:pStyle w:val="Lijstalinea"/>
        <w:numPr>
          <w:ilvl w:val="0"/>
          <w:numId w:val="28"/>
        </w:numPr>
        <w:rPr>
          <w:ins w:id="243" w:author="Allema, Olav" w:date="2025-06-23T14:42:00Z" w16du:dateUtc="2025-06-23T12:42:00Z"/>
        </w:rPr>
      </w:pPr>
      <w:ins w:id="244" w:author="Allema, Olav" w:date="2025-06-23T14:37:00Z" w16du:dateUtc="2025-06-23T12:37:00Z">
        <w:r>
          <w:t>Je kunt niet scrollen door groepen en gebruikers</w:t>
        </w:r>
      </w:ins>
      <w:ins w:id="245" w:author="Allema, Olav" w:date="2025-06-23T14:38:00Z" w16du:dateUtc="2025-06-23T12:38:00Z">
        <w:r>
          <w:t xml:space="preserve"> </w:t>
        </w:r>
        <w:r>
          <w:fldChar w:fldCharType="begin"/>
        </w:r>
        <w:r>
          <w:instrText>HYPERLINK "</w:instrText>
        </w:r>
        <w:r w:rsidRPr="000D4394">
          <w:instrText>https://dev-tezza.contezza.cloud/contezza-admin-tools/#/manage-permissions#groups</w:instrText>
        </w:r>
        <w:r>
          <w:instrText>"</w:instrText>
        </w:r>
        <w:r>
          <w:fldChar w:fldCharType="separate"/>
        </w:r>
        <w:r w:rsidRPr="006E6840">
          <w:rPr>
            <w:rStyle w:val="Hyperlink"/>
          </w:rPr>
          <w:t>https://dev-tezza.contezza.cloud/contezza-admin-tools/#/manage-permissions#groups</w:t>
        </w:r>
        <w:r>
          <w:fldChar w:fldCharType="end"/>
        </w:r>
        <w:r>
          <w:t xml:space="preserve"> </w:t>
        </w:r>
      </w:ins>
    </w:p>
    <w:p w14:paraId="1EBEA20B" w14:textId="10D25EAE" w:rsidR="00A60F34" w:rsidRDefault="00A60F34" w:rsidP="000D4394">
      <w:pPr>
        <w:pStyle w:val="Lijstalinea"/>
        <w:numPr>
          <w:ilvl w:val="0"/>
          <w:numId w:val="28"/>
        </w:numPr>
        <w:rPr>
          <w:ins w:id="246" w:author="Allema, Olav" w:date="2025-06-23T15:23:00Z" w16du:dateUtc="2025-06-23T13:23:00Z"/>
        </w:rPr>
      </w:pPr>
      <w:ins w:id="247" w:author="Allema, Olav" w:date="2025-06-23T15:23:00Z" w16du:dateUtc="2025-06-23T13:23:00Z">
        <w:r>
          <w:t xml:space="preserve">Ik zie geen autorisatieprofielen in </w:t>
        </w:r>
        <w:proofErr w:type="spellStart"/>
        <w:r>
          <w:t>dev-tezza</w:t>
        </w:r>
        <w:proofErr w:type="spellEnd"/>
      </w:ins>
    </w:p>
    <w:p w14:paraId="2DC5AB0D" w14:textId="15C4174D" w:rsidR="000D4394" w:rsidRDefault="000D4394" w:rsidP="000D4394">
      <w:pPr>
        <w:pStyle w:val="Lijstalinea"/>
        <w:numPr>
          <w:ilvl w:val="0"/>
          <w:numId w:val="28"/>
        </w:numPr>
        <w:rPr>
          <w:ins w:id="248" w:author="Allema, Olav" w:date="2025-06-23T15:22:00Z" w16du:dateUtc="2025-06-23T13:22:00Z"/>
        </w:rPr>
      </w:pPr>
      <w:ins w:id="249" w:author="Allema, Olav" w:date="2025-06-23T14:42:00Z" w16du:dateUtc="2025-06-23T12:42:00Z">
        <w:r>
          <w:t>Wat is een autorisatieprofiel?</w:t>
        </w:r>
        <w:r>
          <w:br/>
        </w:r>
        <w:r w:rsidRPr="000D4394">
          <w:rPr>
            <w:noProof/>
          </w:rPr>
          <w:drawing>
            <wp:inline distT="0" distB="0" distL="0" distR="0" wp14:anchorId="1C92C422" wp14:editId="11D33C5B">
              <wp:extent cx="3644900" cy="4584700"/>
              <wp:effectExtent l="0" t="0" r="0" b="0"/>
              <wp:docPr id="884509316" name="Afbeelding 1" descr="Afbeelding met tekst, schermopname, nummer, Lettertyp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509316" name="Afbeelding 1" descr="Afbeelding met tekst, schermopname, nummer, Lettertype&#10;&#10;Door AI gegenereerde inhoud is mogelijk onjuist."/>
                      <pic:cNvPicPr/>
                    </pic:nvPicPr>
                    <pic:blipFill>
                      <a:blip r:embed="rId13"/>
                      <a:stretch>
                        <a:fillRect/>
                      </a:stretch>
                    </pic:blipFill>
                    <pic:spPr>
                      <a:xfrm>
                        <a:off x="0" y="0"/>
                        <a:ext cx="3644900" cy="4584700"/>
                      </a:xfrm>
                      <a:prstGeom prst="rect">
                        <a:avLst/>
                      </a:prstGeom>
                    </pic:spPr>
                  </pic:pic>
                </a:graphicData>
              </a:graphic>
            </wp:inline>
          </w:drawing>
        </w:r>
      </w:ins>
    </w:p>
    <w:p w14:paraId="663C0832" w14:textId="4781FA55" w:rsidR="009F2BA4" w:rsidRPr="00467102" w:rsidRDefault="009F2BA4" w:rsidP="00643C5B"/>
    <w:sectPr w:rsidR="009F2BA4" w:rsidRPr="00467102">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0" w:author="Allema, Olav" w:date="2025-06-23T15:09:00Z" w:initials="OA">
    <w:p w14:paraId="33C802C7" w14:textId="77777777" w:rsidR="00D401C8" w:rsidRDefault="00D401C8" w:rsidP="00D401C8">
      <w:r>
        <w:rPr>
          <w:rStyle w:val="Verwijzingopmerking"/>
        </w:rPr>
        <w:annotationRef/>
      </w:r>
      <w:r>
        <w:rPr>
          <w:sz w:val="20"/>
          <w:szCs w:val="20"/>
        </w:rPr>
        <w:t>Ik snap nu niet goed wat hier staat. ‘Gepersonaliseerd’ en ‘default’ zijn niet de termen waar we voor moeten gaan, vind ik. Ik zou zeggen:</w:t>
      </w:r>
      <w:r>
        <w:rPr>
          <w:sz w:val="20"/>
          <w:szCs w:val="20"/>
        </w:rPr>
        <w:cr/>
        <w:t>* Specifieke autorisatieprofielen (zelf aan te maken)</w:t>
      </w:r>
      <w:r>
        <w:rPr>
          <w:sz w:val="20"/>
          <w:szCs w:val="20"/>
        </w:rPr>
        <w:cr/>
        <w:t xml:space="preserve">* Systeem-autorisatieprofielen (leverancier maakt aan) </w:t>
      </w:r>
    </w:p>
  </w:comment>
  <w:comment w:id="27" w:author="Allema, Olav" w:date="2025-06-23T15:20:00Z" w:initials="OA">
    <w:p w14:paraId="049E74C3" w14:textId="77777777" w:rsidR="00A60F34" w:rsidRDefault="00A60F34" w:rsidP="00A60F34">
      <w:r>
        <w:rPr>
          <w:rStyle w:val="Verwijzingopmerking"/>
        </w:rPr>
        <w:annotationRef/>
      </w:r>
      <w:r>
        <w:rPr>
          <w:sz w:val="20"/>
          <w:szCs w:val="20"/>
        </w:rPr>
        <w:t>Laten we ook beschrijven wat wat is:</w:t>
      </w:r>
    </w:p>
    <w:p w14:paraId="4DF2054D" w14:textId="77777777" w:rsidR="00A60F34" w:rsidRDefault="00A60F34" w:rsidP="00A60F34">
      <w:r>
        <w:rPr>
          <w:sz w:val="20"/>
          <w:szCs w:val="20"/>
        </w:rPr>
        <w:t xml:space="preserve">* Groep = </w:t>
      </w:r>
    </w:p>
    <w:p w14:paraId="58C2381B" w14:textId="77777777" w:rsidR="00A60F34" w:rsidRDefault="00A60F34" w:rsidP="00A60F34">
      <w:r>
        <w:rPr>
          <w:sz w:val="20"/>
          <w:szCs w:val="20"/>
        </w:rPr>
        <w:t xml:space="preserve">* Rol = </w:t>
      </w:r>
    </w:p>
    <w:p w14:paraId="72C8BB4A" w14:textId="77777777" w:rsidR="00A60F34" w:rsidRDefault="00A60F34" w:rsidP="00A60F34">
      <w:r>
        <w:rPr>
          <w:sz w:val="20"/>
          <w:szCs w:val="20"/>
        </w:rPr>
        <w:t xml:space="preserve">* Zaaktype-/objecttypesites = </w:t>
      </w:r>
    </w:p>
  </w:comment>
  <w:comment w:id="63" w:author="Allema, Olav" w:date="2025-06-23T15:22:00Z" w:initials="OA">
    <w:p w14:paraId="563AD212" w14:textId="77777777" w:rsidR="00A60F34" w:rsidRDefault="00A60F34" w:rsidP="00A60F34">
      <w:r>
        <w:rPr>
          <w:rStyle w:val="Verwijzingopmerking"/>
        </w:rPr>
        <w:annotationRef/>
      </w:r>
      <w:r>
        <w:rPr>
          <w:sz w:val="20"/>
          <w:szCs w:val="20"/>
        </w:rPr>
        <w:t>Ik denk dat we met 1 screenshot met een goed gevuld voorbeeld duidelijker kunnen zijn.</w:t>
      </w:r>
    </w:p>
  </w:comment>
  <w:comment w:id="80" w:author="Allema, Olav" w:date="2025-06-23T15:29:00Z" w:initials="OA">
    <w:p w14:paraId="7C422000" w14:textId="77777777" w:rsidR="00385412" w:rsidRDefault="00385412" w:rsidP="00385412">
      <w:r>
        <w:rPr>
          <w:rStyle w:val="Verwijzingopmerking"/>
        </w:rPr>
        <w:annotationRef/>
      </w:r>
      <w:r>
        <w:rPr>
          <w:sz w:val="20"/>
          <w:szCs w:val="20"/>
        </w:rPr>
        <w:t>Goede vraag van Maaike :)</w:t>
      </w:r>
    </w:p>
  </w:comment>
  <w:comment w:id="90" w:author="Olav Allema" w:date="2025-06-23T15:45:00Z" w:initials="OA">
    <w:p w14:paraId="1D0BE26F" w14:textId="77777777" w:rsidR="00855FF1" w:rsidRDefault="00855FF1" w:rsidP="00855FF1">
      <w:r>
        <w:rPr>
          <w:rStyle w:val="Verwijzingopmerking"/>
        </w:rPr>
        <w:annotationRef/>
      </w:r>
      <w:r>
        <w:rPr>
          <w:sz w:val="20"/>
          <w:szCs w:val="20"/>
        </w:rPr>
        <w:t xml:space="preserve">Is dit de juiste naam? </w:t>
      </w:r>
    </w:p>
  </w:comment>
  <w:comment w:id="95" w:author="Allema, Olav" w:date="2025-06-23T15:42:00Z" w:initials="OA">
    <w:p w14:paraId="637DFB91" w14:textId="17A593A2" w:rsidR="0089302F" w:rsidRDefault="0089302F" w:rsidP="0089302F">
      <w:r>
        <w:rPr>
          <w:rStyle w:val="Verwijzingopmerking"/>
        </w:rPr>
        <w:annotationRef/>
      </w:r>
      <w:r>
        <w:rPr>
          <w:sz w:val="20"/>
          <w:szCs w:val="20"/>
        </w:rPr>
        <w:t>Vraag van een klant zal direct zijn: zit hier logging op? Weten we achteraf nog wanneer welke aanpassing is gedaan?</w:t>
      </w:r>
    </w:p>
  </w:comment>
  <w:comment w:id="99" w:author="Olav Allema" w:date="2025-06-23T15:49:00Z" w:initials="OA">
    <w:p w14:paraId="18975F2B" w14:textId="77777777" w:rsidR="0068285F" w:rsidRDefault="0068285F" w:rsidP="0068285F">
      <w:r>
        <w:rPr>
          <w:rStyle w:val="Verwijzingopmerking"/>
        </w:rPr>
        <w:annotationRef/>
      </w:r>
      <w:r>
        <w:rPr>
          <w:sz w:val="20"/>
          <w:szCs w:val="20"/>
        </w:rPr>
        <w:t>Komt dit als je echt publiceert? Hebben we hier ook een screenshot van?</w:t>
      </w:r>
    </w:p>
  </w:comment>
  <w:comment w:id="101" w:author="Olav Allema" w:date="2025-06-23T15:57:00Z" w:initials="OA">
    <w:p w14:paraId="59B954BA" w14:textId="77777777" w:rsidR="009E714A" w:rsidRDefault="009E714A" w:rsidP="009E714A">
      <w:r>
        <w:rPr>
          <w:rStyle w:val="Verwijzingopmerking"/>
        </w:rPr>
        <w:annotationRef/>
      </w:r>
      <w:r>
        <w:rPr>
          <w:sz w:val="20"/>
          <w:szCs w:val="20"/>
        </w:rPr>
        <w:t>Maar, waarom is dit nodig?</w:t>
      </w:r>
    </w:p>
  </w:comment>
  <w:comment w:id="102" w:author="Olav Allema" w:date="2025-06-23T15:57:00Z" w:initials="OA">
    <w:p w14:paraId="5B1C2749" w14:textId="4B33BDE3" w:rsidR="009E714A" w:rsidRDefault="009E714A" w:rsidP="009E714A">
      <w:r>
        <w:rPr>
          <w:rStyle w:val="Verwijzingopmerking"/>
        </w:rPr>
        <w:annotationRef/>
      </w:r>
      <w:r>
        <w:rPr>
          <w:sz w:val="20"/>
          <w:szCs w:val="20"/>
        </w:rPr>
        <w:t xml:space="preserve">Pizza artisjok, maar dan zonder artisjok. </w:t>
      </w:r>
    </w:p>
  </w:comment>
  <w:comment w:id="116" w:author="Olav Allema" w:date="2025-06-23T16:07:00Z" w:initials="OA">
    <w:p w14:paraId="4F048F4B" w14:textId="77777777" w:rsidR="00795D71" w:rsidRDefault="00795D71" w:rsidP="00795D71">
      <w:r>
        <w:rPr>
          <w:rStyle w:val="Verwijzingopmerking"/>
        </w:rPr>
        <w:annotationRef/>
      </w:r>
      <w:r>
        <w:rPr>
          <w:sz w:val="20"/>
          <w:szCs w:val="20"/>
        </w:rPr>
        <w:t>Dit lijken aantekeningen</w:t>
      </w:r>
    </w:p>
  </w:comment>
  <w:comment w:id="118" w:author="Olav Allema" w:date="2025-06-23T16:17:00Z" w:initials="OA">
    <w:p w14:paraId="50706094" w14:textId="77777777" w:rsidR="009D0194" w:rsidRDefault="009D0194" w:rsidP="009D0194">
      <w:r>
        <w:rPr>
          <w:rStyle w:val="Verwijzingopmerking"/>
        </w:rPr>
        <w:annotationRef/>
      </w:r>
      <w:r>
        <w:rPr>
          <w:sz w:val="20"/>
          <w:szCs w:val="20"/>
        </w:rPr>
        <w:t>Dit moeten we nu duidelijk gaan beschrijven. Dit is dus een ‘zaaktyperol’; bijv. bijdrager is een ‘zaakrol’ en behandelaar is een …rol. Niet een standaard Alfresco-rol, maar een ZGW-rol die alleen gedaan kan worden door mensen die … (wat precies allemaal moeten kunnen? Welke rechten hebben?)</w:t>
      </w:r>
    </w:p>
  </w:comment>
  <w:comment w:id="119" w:author="Olav Allema" w:date="2025-06-23T16:18:00Z" w:initials="OA">
    <w:p w14:paraId="3F25EE82" w14:textId="77777777" w:rsidR="004B7DBD" w:rsidRDefault="00FB65E0" w:rsidP="004B7DBD">
      <w:r>
        <w:rPr>
          <w:rStyle w:val="Verwijzingopmerking"/>
        </w:rPr>
        <w:annotationRef/>
      </w:r>
      <w:r w:rsidR="004B7DBD">
        <w:rPr>
          <w:sz w:val="20"/>
          <w:szCs w:val="20"/>
        </w:rPr>
        <w:t>Is dit voor de site Tezza?</w:t>
      </w:r>
    </w:p>
    <w:p w14:paraId="2BB51F0A" w14:textId="77777777" w:rsidR="004B7DBD" w:rsidRDefault="004B7DBD" w:rsidP="004B7DBD">
      <w:r>
        <w:rPr>
          <w:sz w:val="20"/>
          <w:szCs w:val="20"/>
        </w:rPr>
        <w:t>Gaat dit over site_rollen of zaak-rollen?</w:t>
      </w:r>
      <w:r>
        <w:rPr>
          <w:sz w:val="20"/>
          <w:szCs w:val="20"/>
        </w:rPr>
        <w:cr/>
        <w:t>Is gebruiker raadpleger?</w:t>
      </w:r>
    </w:p>
  </w:comment>
  <w:comment w:id="120" w:author="Olav Allema" w:date="2025-06-23T16:21:00Z" w:initials="OA">
    <w:p w14:paraId="5F4465A9" w14:textId="6A5A37CD" w:rsidR="004B7DBD" w:rsidRDefault="004B7DBD" w:rsidP="004B7DBD">
      <w:r>
        <w:rPr>
          <w:rStyle w:val="Verwijzingopmerking"/>
        </w:rPr>
        <w:annotationRef/>
      </w:r>
      <w:r>
        <w:rPr>
          <w:sz w:val="20"/>
          <w:szCs w:val="20"/>
        </w:rPr>
        <w:t>Gaat dit over site_bijdragers? Waarom zouden bijdragers moeten kunnen claimen?</w:t>
      </w:r>
    </w:p>
  </w:comment>
  <w:comment w:id="121" w:author="Olav Allema" w:date="2025-06-23T16:24:00Z" w:initials="OA">
    <w:p w14:paraId="5AA3ADD4" w14:textId="77777777" w:rsidR="00F25C5D" w:rsidRDefault="00F25C5D" w:rsidP="00F25C5D">
      <w:r>
        <w:rPr>
          <w:rStyle w:val="Verwijzingopmerking"/>
        </w:rPr>
        <w:annotationRef/>
      </w:r>
      <w:r>
        <w:rPr>
          <w:sz w:val="20"/>
          <w:szCs w:val="20"/>
        </w:rPr>
        <w:t>In dit kader lijkt het me niet relevant.</w:t>
      </w:r>
    </w:p>
  </w:comment>
  <w:comment w:id="126" w:author="Olav Allema" w:date="2025-06-24T13:17:00Z" w:initials="OA">
    <w:p w14:paraId="573F8842" w14:textId="77777777" w:rsidR="00751BB9" w:rsidRDefault="00751BB9" w:rsidP="00751BB9">
      <w:r>
        <w:rPr>
          <w:rStyle w:val="Verwijzingopmerking"/>
        </w:rPr>
        <w:annotationRef/>
      </w:r>
      <w:r>
        <w:rPr>
          <w:sz w:val="20"/>
          <w:szCs w:val="20"/>
        </w:rPr>
        <w:t>Hier een introductie over de verschillende niveaus:</w:t>
      </w:r>
    </w:p>
    <w:p w14:paraId="457BA13E" w14:textId="77777777" w:rsidR="00751BB9" w:rsidRDefault="00751BB9" w:rsidP="00751BB9">
      <w:r>
        <w:rPr>
          <w:sz w:val="20"/>
          <w:szCs w:val="20"/>
        </w:rPr>
        <w:t>Beschikbaar binnen niveau ‘Tezza-breed’, ‘Zaaktype’, ‘Zaak’, e.a.</w:t>
      </w:r>
    </w:p>
  </w:comment>
  <w:comment w:id="132" w:author="Olav Allema" w:date="2025-06-24T13:08:00Z" w:initials="OA">
    <w:p w14:paraId="7AA6E598" w14:textId="3319F0D9" w:rsidR="00D54F00" w:rsidRDefault="00D54F00" w:rsidP="00D54F00">
      <w:r>
        <w:rPr>
          <w:rStyle w:val="Verwijzingopmerking"/>
        </w:rPr>
        <w:annotationRef/>
      </w:r>
      <w:r>
        <w:rPr>
          <w:sz w:val="20"/>
          <w:szCs w:val="20"/>
        </w:rPr>
        <w:t>Hoe kwamen deze rollen tot stand? En wat is de relatie met Alfreso?</w:t>
      </w:r>
    </w:p>
  </w:comment>
  <w:comment w:id="137" w:author="Olav Allema" w:date="2025-06-24T11:54:00Z" w:initials="OA">
    <w:p w14:paraId="13E9D287" w14:textId="51956BA9" w:rsidR="006868A1" w:rsidRDefault="006868A1" w:rsidP="006868A1">
      <w:r>
        <w:rPr>
          <w:rStyle w:val="Verwijzingopmerking"/>
        </w:rPr>
        <w:annotationRef/>
      </w:r>
      <w:r>
        <w:rPr>
          <w:sz w:val="20"/>
          <w:szCs w:val="20"/>
        </w:rPr>
        <w:t>Wat betekent dit precies? Kunnen we dat tekenen in #31408?</w:t>
      </w:r>
    </w:p>
  </w:comment>
  <w:comment w:id="138" w:author="Olav Allema" w:date="2025-06-24T12:55:00Z" w:initials="OA">
    <w:p w14:paraId="30E738EF" w14:textId="77777777" w:rsidR="00F67FAF" w:rsidRDefault="00F67FAF" w:rsidP="00F67FAF">
      <w:r>
        <w:rPr>
          <w:rStyle w:val="Verwijzingopmerking"/>
        </w:rPr>
        <w:annotationRef/>
      </w:r>
      <w:r>
        <w:rPr>
          <w:sz w:val="20"/>
          <w:szCs w:val="20"/>
        </w:rPr>
        <w:t>Wat is ‘Tezza-breed’ als we hier ook praten over Keycloak-rollen? En wat zegt niveau 1, 2, 3?</w:t>
      </w:r>
    </w:p>
  </w:comment>
  <w:comment w:id="140" w:author="Olav Allema" w:date="2025-06-24T11:55:00Z" w:initials="OA">
    <w:p w14:paraId="1DA01298" w14:textId="3A552FEA" w:rsidR="008D54E5" w:rsidRDefault="008D54E5" w:rsidP="008D54E5">
      <w:r>
        <w:rPr>
          <w:rStyle w:val="Verwijzingopmerking"/>
        </w:rPr>
        <w:annotationRef/>
      </w:r>
      <w:r>
        <w:rPr>
          <w:sz w:val="20"/>
          <w:szCs w:val="20"/>
        </w:rPr>
        <w:t>Wat is dat?</w:t>
      </w:r>
    </w:p>
  </w:comment>
  <w:comment w:id="141" w:author="Olav Allema" w:date="2025-06-24T11:56:00Z" w:initials="OA">
    <w:p w14:paraId="7606E550" w14:textId="77777777" w:rsidR="008D54E5" w:rsidRDefault="008D54E5" w:rsidP="008D54E5">
      <w:r>
        <w:rPr>
          <w:rStyle w:val="Verwijzingopmerking"/>
        </w:rPr>
        <w:annotationRef/>
      </w:r>
      <w:r>
        <w:rPr>
          <w:sz w:val="20"/>
          <w:szCs w:val="20"/>
        </w:rPr>
        <w:t>Wat zijn kernrollen?</w:t>
      </w:r>
    </w:p>
    <w:p w14:paraId="55CB3E8F" w14:textId="77777777" w:rsidR="008D54E5" w:rsidRDefault="008D54E5" w:rsidP="008D54E5"/>
  </w:comment>
  <w:comment w:id="142" w:author="Olav Allema" w:date="2025-06-24T11:57:00Z" w:initials="OA">
    <w:p w14:paraId="1EDB0B79" w14:textId="77777777" w:rsidR="006A6260" w:rsidRDefault="006A6260" w:rsidP="006A6260">
      <w:r>
        <w:rPr>
          <w:rStyle w:val="Verwijzingopmerking"/>
        </w:rPr>
        <w:annotationRef/>
      </w:r>
      <w:r>
        <w:rPr>
          <w:sz w:val="20"/>
          <w:szCs w:val="20"/>
        </w:rPr>
        <w:t>Wat staat hier?</w:t>
      </w:r>
    </w:p>
    <w:p w14:paraId="41D22431" w14:textId="77777777" w:rsidR="006A6260" w:rsidRDefault="006A6260" w:rsidP="006A6260">
      <w:r>
        <w:rPr>
          <w:sz w:val="20"/>
          <w:szCs w:val="20"/>
        </w:rPr>
        <w:t>Dit moeten we deleten of anders gaan schrijven. ‘Share’ moeten we niet gebruiken als term</w:t>
      </w:r>
    </w:p>
  </w:comment>
  <w:comment w:id="143" w:author="Olav Allema" w:date="2025-06-24T12:52:00Z" w:initials="OA">
    <w:p w14:paraId="6DE94636" w14:textId="77777777" w:rsidR="00870F43" w:rsidRDefault="00870F43" w:rsidP="00870F43">
      <w:r>
        <w:rPr>
          <w:rStyle w:val="Verwijzingopmerking"/>
        </w:rPr>
        <w:annotationRef/>
      </w:r>
      <w:r>
        <w:rPr>
          <w:sz w:val="20"/>
          <w:szCs w:val="20"/>
        </w:rPr>
        <w:t>Deze was er niet in de oude situatie. In de nieuwe moet die er komen. Als specifiek autorisatieprofiel in mijn ogen. Dat leidt me ook tot de vraag: in welke verband staan de autorisatieprofielen tot dit verhaal? Kunnen we het verhaal van Maaike hierin verwerken?</w:t>
      </w:r>
    </w:p>
  </w:comment>
  <w:comment w:id="145" w:author="Olav Allema" w:date="2025-06-24T12:53:00Z" w:initials="OA">
    <w:p w14:paraId="4E91DA8A" w14:textId="77777777" w:rsidR="00A151BC" w:rsidRDefault="00A151BC" w:rsidP="00A151BC">
      <w:r>
        <w:rPr>
          <w:rStyle w:val="Verwijzingopmerking"/>
        </w:rPr>
        <w:annotationRef/>
      </w:r>
      <w:r>
        <w:rPr>
          <w:sz w:val="20"/>
          <w:szCs w:val="20"/>
        </w:rPr>
        <w:t>Dit is dus een zaaktype-site in Alfresco</w:t>
      </w:r>
    </w:p>
  </w:comment>
  <w:comment w:id="146" w:author="Olav Allema" w:date="2025-06-24T13:14:00Z" w:initials="OA">
    <w:p w14:paraId="0633AA5D" w14:textId="77777777" w:rsidR="00AC32E4" w:rsidRDefault="00AC32E4" w:rsidP="00AC32E4">
      <w:r>
        <w:rPr>
          <w:rStyle w:val="Verwijzingopmerking"/>
        </w:rPr>
        <w:annotationRef/>
      </w:r>
      <w:r>
        <w:rPr>
          <w:sz w:val="20"/>
          <w:szCs w:val="20"/>
        </w:rPr>
        <w:t>Herformuleren</w:t>
      </w:r>
    </w:p>
  </w:comment>
  <w:comment w:id="147" w:author="Olav Allema" w:date="2025-06-24T13:15:00Z" w:initials="OA">
    <w:p w14:paraId="55207EE3" w14:textId="77777777" w:rsidR="007A4D3F" w:rsidRDefault="007A4D3F" w:rsidP="007A4D3F">
      <w:r>
        <w:rPr>
          <w:rStyle w:val="Verwijzingopmerking"/>
        </w:rPr>
        <w:annotationRef/>
      </w:r>
      <w:r>
        <w:rPr>
          <w:sz w:val="20"/>
          <w:szCs w:val="20"/>
        </w:rPr>
        <w:t>Herformuleren.</w:t>
      </w:r>
    </w:p>
    <w:p w14:paraId="38B5CFB3" w14:textId="77777777" w:rsidR="007A4D3F" w:rsidRDefault="007A4D3F" w:rsidP="007A4D3F">
      <w:r>
        <w:rPr>
          <w:sz w:val="20"/>
          <w:szCs w:val="20"/>
        </w:rPr>
        <w:t>De rechten zijn identiek. De functionaliteit voor gebruikers daardoor ook. De functionaliteit voor FB is totaal anders geworden. We moeten dat vooral uitleggen hier.</w:t>
      </w:r>
    </w:p>
  </w:comment>
  <w:comment w:id="148" w:author="Olav Allema" w:date="2025-06-24T16:18:00Z" w:initials="OA">
    <w:p w14:paraId="1E8B7395" w14:textId="77777777" w:rsidR="0096138B" w:rsidRDefault="0096138B" w:rsidP="0096138B">
      <w:r>
        <w:rPr>
          <w:rStyle w:val="Verwijzingopmerking"/>
        </w:rPr>
        <w:annotationRef/>
      </w:r>
      <w:r>
        <w:rPr>
          <w:sz w:val="20"/>
          <w:szCs w:val="20"/>
        </w:rPr>
        <w:t>Hebben de verschillende vertrouwelijkheidsaanduidingen nog effect op de rollen en rechten?</w:t>
      </w:r>
    </w:p>
  </w:comment>
  <w:comment w:id="149" w:author="Olav Allema" w:date="2025-06-24T14:24:00Z" w:initials="OA">
    <w:p w14:paraId="0468BC31" w14:textId="4F2DE51A" w:rsidR="006E6041" w:rsidRDefault="00295C83" w:rsidP="006E6041">
      <w:r>
        <w:rPr>
          <w:rStyle w:val="Verwijzingopmerking"/>
        </w:rPr>
        <w:annotationRef/>
      </w:r>
      <w:r w:rsidR="006E6041">
        <w:rPr>
          <w:sz w:val="20"/>
          <w:szCs w:val="20"/>
        </w:rPr>
        <w:t>Wat is een algemeen zaaktype anders dan de andere 2 vormen? Staat hier dat er ‘niet automatisch’ rollen en rechten op worden gezet? Hoe werkt dat met Open Zaak en het setup script? Wordt een algemeen ZT altijd openbaar of vertrouwelijk?</w:t>
      </w:r>
    </w:p>
  </w:comment>
  <w:comment w:id="150" w:author="Olav Allema" w:date="2025-06-24T14:42:00Z" w:initials="OA">
    <w:p w14:paraId="6684BD24" w14:textId="596DF890" w:rsidR="00131103" w:rsidRDefault="00131103" w:rsidP="00131103">
      <w:r>
        <w:rPr>
          <w:rStyle w:val="Verwijzingopmerking"/>
        </w:rPr>
        <w:annotationRef/>
      </w:r>
      <w:r>
        <w:rPr>
          <w:sz w:val="20"/>
          <w:szCs w:val="20"/>
        </w:rPr>
        <w:t>Hier is de discussie over in #31700. Dit is dus de site_zaaktypeXYZ_raadpleger (of …_bijdrager). Op dit niveau worden de rechten geregeld voor het wel of niet kunnen aanmaken en claimen van Zaken/Objecten.</w:t>
      </w:r>
    </w:p>
  </w:comment>
  <w:comment w:id="151" w:author="Olav Allema" w:date="2025-06-24T16:22:00Z" w:initials="OA">
    <w:p w14:paraId="63FACBF6" w14:textId="77777777" w:rsidR="00AB61DB" w:rsidRDefault="00AB61DB" w:rsidP="00AB61DB">
      <w:r>
        <w:rPr>
          <w:rStyle w:val="Verwijzingopmerking"/>
        </w:rPr>
        <w:annotationRef/>
      </w:r>
      <w:r>
        <w:rPr>
          <w:sz w:val="20"/>
          <w:szCs w:val="20"/>
        </w:rPr>
        <w:t>Dan zou ‘toekennen’ ook moeten werken voor bijdragers</w:t>
      </w:r>
    </w:p>
  </w:comment>
  <w:comment w:id="152" w:author="Olav Allema" w:date="2025-06-24T14:45:00Z" w:initials="OA">
    <w:p w14:paraId="6E40D158" w14:textId="634ACB65" w:rsidR="006E6041" w:rsidRDefault="006E6041" w:rsidP="006E6041">
      <w:r>
        <w:rPr>
          <w:rStyle w:val="Verwijzingopmerking"/>
        </w:rPr>
        <w:annotationRef/>
      </w:r>
      <w:r>
        <w:rPr>
          <w:sz w:val="20"/>
          <w:szCs w:val="20"/>
        </w:rPr>
        <w:t>Postmedewerker heeft dus?:</w:t>
      </w:r>
    </w:p>
    <w:p w14:paraId="47AC1F0B" w14:textId="77777777" w:rsidR="006E6041" w:rsidRDefault="006E6041" w:rsidP="006E6041">
      <w:r>
        <w:rPr>
          <w:sz w:val="20"/>
          <w:szCs w:val="20"/>
        </w:rPr>
        <w:t xml:space="preserve">* site_Tezza_beheer_bijdrager </w:t>
      </w:r>
    </w:p>
    <w:p w14:paraId="312FCF6D" w14:textId="77777777" w:rsidR="006E6041" w:rsidRDefault="006E6041" w:rsidP="006E6041">
      <w:r>
        <w:rPr>
          <w:sz w:val="20"/>
          <w:szCs w:val="20"/>
        </w:rPr>
        <w:t>* site_ZaaktypeX_bijdrager</w:t>
      </w:r>
    </w:p>
    <w:p w14:paraId="58B8051F" w14:textId="77777777" w:rsidR="006E6041" w:rsidRDefault="006E6041" w:rsidP="006E6041">
      <w:r>
        <w:rPr>
          <w:sz w:val="20"/>
          <w:szCs w:val="20"/>
        </w:rPr>
        <w:t>Praktisch: er moet dus een groep postmedewerkers zijn die altijd standaard aan alle (ook vertrouwelijke) zaaktypen wordt toegevoegd? Misschien 2 groepen postmedewerkers: 1 voor openbare zaaktypen en 1 voor vertrouwelijke?</w:t>
      </w:r>
    </w:p>
  </w:comment>
  <w:comment w:id="153" w:author="Olav Allema" w:date="2025-06-24T15:04:00Z" w:initials="OA">
    <w:p w14:paraId="66F4277E" w14:textId="77777777" w:rsidR="00D5534C" w:rsidRDefault="009C503F" w:rsidP="00D5534C">
      <w:r>
        <w:rPr>
          <w:rStyle w:val="Verwijzingopmerking"/>
        </w:rPr>
        <w:annotationRef/>
      </w:r>
      <w:r w:rsidR="00D5534C">
        <w:rPr>
          <w:sz w:val="20"/>
          <w:szCs w:val="20"/>
        </w:rPr>
        <w:t xml:space="preserve">Is behandelaar dan een specifiek autorisatieprofiel? Vooral in de zin van: hoe leggen we dit uit aan FB’ers in deze handleiding? </w:t>
      </w:r>
    </w:p>
  </w:comment>
  <w:comment w:id="164" w:author="Olav Allema" w:date="2025-06-24T16:03:00Z" w:initials="OA">
    <w:p w14:paraId="289DE078" w14:textId="77777777" w:rsidR="00B93FB7" w:rsidRDefault="00B93FB7" w:rsidP="00B93FB7">
      <w:r>
        <w:rPr>
          <w:rStyle w:val="Verwijzingopmerking"/>
        </w:rPr>
        <w:annotationRef/>
      </w:r>
      <w:r>
        <w:rPr>
          <w:sz w:val="20"/>
          <w:szCs w:val="20"/>
        </w:rPr>
        <w:t>Klopt toch?!</w:t>
      </w:r>
    </w:p>
  </w:comment>
  <w:comment w:id="165" w:author="Olav Allema" w:date="2025-06-24T16:04:00Z" w:initials="OA">
    <w:p w14:paraId="4014C840" w14:textId="77777777" w:rsidR="00E606AD" w:rsidRDefault="00E606AD" w:rsidP="00E606AD">
      <w:r>
        <w:rPr>
          <w:rStyle w:val="Verwijzingopmerking"/>
        </w:rPr>
        <w:annotationRef/>
      </w:r>
      <w:r>
        <w:rPr>
          <w:sz w:val="20"/>
          <w:szCs w:val="20"/>
        </w:rPr>
        <w:t>Van ‘Oud vs. Nieuw’ moeten we een aparte handleiding maken.</w:t>
      </w:r>
    </w:p>
  </w:comment>
  <w:comment w:id="172" w:author="Olav Allema" w:date="2025-06-24T16:11:00Z" w:initials="OA">
    <w:p w14:paraId="3CEE8881" w14:textId="77777777" w:rsidR="00E07E04" w:rsidRDefault="00E07E04" w:rsidP="00E07E04">
      <w:r>
        <w:rPr>
          <w:rStyle w:val="Verwijzingopmerking"/>
        </w:rPr>
        <w:annotationRef/>
      </w:r>
      <w:r>
        <w:rPr>
          <w:sz w:val="20"/>
          <w:szCs w:val="20"/>
        </w:rPr>
        <w:t>Medewerker ook toch?! Of niet? Wat als je wel op zaaktype-niveau Medewerker bent, maar geen Bijdrager?</w:t>
      </w:r>
    </w:p>
  </w:comment>
  <w:comment w:id="181" w:author="Olav Allema" w:date="2025-06-24T16:13:00Z" w:initials="OA">
    <w:p w14:paraId="2DA948F8" w14:textId="77777777" w:rsidR="00EA5414" w:rsidRDefault="00EA5414" w:rsidP="00EA5414">
      <w:r>
        <w:rPr>
          <w:rStyle w:val="Verwijzingopmerking"/>
        </w:rPr>
        <w:annotationRef/>
      </w:r>
      <w:r>
        <w:rPr>
          <w:sz w:val="20"/>
          <w:szCs w:val="20"/>
        </w:rPr>
        <w:t>Hierover gaat #32406</w:t>
      </w:r>
    </w:p>
    <w:p w14:paraId="51F78956" w14:textId="77777777" w:rsidR="00EA5414" w:rsidRDefault="00EA5414" w:rsidP="00EA5414">
      <w:r>
        <w:rPr>
          <w:sz w:val="20"/>
          <w:szCs w:val="20"/>
        </w:rPr>
        <w:t>Hoe werkt het voor raadslegers en bijdragers? Hoe voegen we die toe aan vertrouwelijke zaken, maar zorgen we ervoor dat ze anders niets zien?</w:t>
      </w:r>
    </w:p>
  </w:comment>
  <w:comment w:id="186" w:author="Olav Allema" w:date="2025-06-24T16:15:00Z" w:initials="OA">
    <w:p w14:paraId="7BACCA8E" w14:textId="77777777" w:rsidR="005853C9" w:rsidRDefault="005853C9" w:rsidP="005853C9">
      <w:r>
        <w:rPr>
          <w:rStyle w:val="Verwijzingopmerking"/>
        </w:rPr>
        <w:annotationRef/>
      </w:r>
      <w:r>
        <w:rPr>
          <w:sz w:val="20"/>
          <w:szCs w:val="20"/>
        </w:rPr>
        <w:t>Toch?! We willen dat ze ook de zaken kunnen bewerken. Wellicht overwegen om dus 2 rollen postmedewerker te maken: open en vertrouwelijk</w:t>
      </w:r>
    </w:p>
  </w:comment>
  <w:comment w:id="188" w:author="Olav Allema" w:date="2025-06-24T16:21:00Z" w:initials="OA">
    <w:p w14:paraId="5472CFCB" w14:textId="77777777" w:rsidR="00146819" w:rsidRDefault="00146819" w:rsidP="00146819">
      <w:r>
        <w:rPr>
          <w:rStyle w:val="Verwijzingopmerking"/>
        </w:rPr>
        <w:annotationRef/>
      </w:r>
      <w:r>
        <w:rPr>
          <w:sz w:val="20"/>
          <w:szCs w:val="20"/>
        </w:rPr>
        <w:t>En toekennen? Kunnen dat alleen zaaktypeniveau_medewerkers of hoger?</w:t>
      </w:r>
    </w:p>
  </w:comment>
  <w:comment w:id="190" w:author="Olav Allema" w:date="2025-06-24T16:19:00Z" w:initials="OA">
    <w:p w14:paraId="04396835" w14:textId="4D07C2CB" w:rsidR="00864D60" w:rsidRDefault="00864D60" w:rsidP="00864D60">
      <w:r>
        <w:rPr>
          <w:rStyle w:val="Verwijzingopmerking"/>
        </w:rPr>
        <w:annotationRef/>
      </w:r>
      <w:r>
        <w:rPr>
          <w:sz w:val="20"/>
          <w:szCs w:val="20"/>
        </w:rPr>
        <w:t>Waar verwijst dit naar? Dit kan weg?</w:t>
      </w:r>
    </w:p>
  </w:comment>
  <w:comment w:id="191" w:author="Olav Allema" w:date="2025-06-24T16:22:00Z" w:initials="OA">
    <w:p w14:paraId="1B932780" w14:textId="77777777" w:rsidR="00691A7E" w:rsidRDefault="00691A7E" w:rsidP="00691A7E">
      <w:r>
        <w:rPr>
          <w:rStyle w:val="Verwijzingopmerking"/>
        </w:rPr>
        <w:annotationRef/>
      </w:r>
      <w:r>
        <w:rPr>
          <w:sz w:val="20"/>
          <w:szCs w:val="20"/>
        </w:rPr>
        <w:t>Dit was voor downloaden toch? En nu nog steeds alleen dat?</w:t>
      </w:r>
    </w:p>
  </w:comment>
  <w:comment w:id="196" w:author="Olav Allema" w:date="2025-06-24T16:24:00Z" w:initials="OA">
    <w:p w14:paraId="682E6073" w14:textId="77777777" w:rsidR="00C5710B" w:rsidRDefault="00C5710B" w:rsidP="00C5710B">
      <w:r>
        <w:rPr>
          <w:rStyle w:val="Verwijzingopmerking"/>
        </w:rPr>
        <w:annotationRef/>
      </w:r>
      <w:r>
        <w:rPr>
          <w:sz w:val="20"/>
          <w:szCs w:val="20"/>
        </w:rPr>
        <w:t>Ook objecten en dossiers? Of kijken we nu eerst alleen vanuit ZGW?</w:t>
      </w:r>
    </w:p>
  </w:comment>
  <w:comment w:id="201" w:author="Olav Allema" w:date="2025-06-24T16:29:00Z" w:initials="OA">
    <w:p w14:paraId="51D65257" w14:textId="77777777" w:rsidR="005D2A9C" w:rsidRDefault="005D2A9C" w:rsidP="005D2A9C">
      <w:r>
        <w:rPr>
          <w:rStyle w:val="Verwijzingopmerking"/>
        </w:rPr>
        <w:annotationRef/>
      </w:r>
      <w:r>
        <w:rPr>
          <w:sz w:val="20"/>
          <w:szCs w:val="20"/>
        </w:rPr>
        <w:t>Dit moet de introductietekst worden van de handleiding waarin we ‘Oud vs. Nieuw’ beschrijven</w:t>
      </w:r>
    </w:p>
  </w:comment>
  <w:comment w:id="227" w:author="Olav Allema" w:date="2025-06-24T16:30:00Z" w:initials="OA">
    <w:p w14:paraId="4AD511A9" w14:textId="77777777" w:rsidR="00272ED3" w:rsidRDefault="00272ED3" w:rsidP="00272ED3">
      <w:r>
        <w:rPr>
          <w:rStyle w:val="Verwijzingopmerking"/>
        </w:rPr>
        <w:annotationRef/>
      </w:r>
      <w:r>
        <w:rPr>
          <w:sz w:val="20"/>
          <w:szCs w:val="20"/>
        </w:rPr>
        <w:t>Dit is alleen nodig in een handleiding voor ons intern, toch?</w:t>
      </w:r>
    </w:p>
  </w:comment>
  <w:comment w:id="230" w:author="Olav Allema" w:date="2025-06-24T16:33:00Z" w:initials="OA">
    <w:p w14:paraId="13B4306F" w14:textId="77777777" w:rsidR="00B25170" w:rsidRDefault="00B25170" w:rsidP="00B25170">
      <w:r>
        <w:rPr>
          <w:rStyle w:val="Verwijzingopmerking"/>
        </w:rPr>
        <w:annotationRef/>
      </w:r>
      <w:r>
        <w:rPr>
          <w:sz w:val="20"/>
          <w:szCs w:val="20"/>
        </w:rPr>
        <w:t>Moeten we voor FB’ers de precieze werking nog verder uitschrijven? Ihkv #32406</w:t>
      </w:r>
    </w:p>
  </w:comment>
  <w:comment w:id="231" w:author="Olav Allema" w:date="2025-06-24T16:39:00Z" w:initials="OA">
    <w:p w14:paraId="0A49632B" w14:textId="77777777" w:rsidR="009E438D" w:rsidRDefault="009E438D" w:rsidP="009E438D">
      <w:r>
        <w:rPr>
          <w:rStyle w:val="Verwijzingopmerking"/>
        </w:rPr>
        <w:annotationRef/>
      </w:r>
      <w:r>
        <w:rPr>
          <w:sz w:val="20"/>
          <w:szCs w:val="20"/>
        </w:rPr>
        <w:t xml:space="preserve">Dit zou niet perse moeten toch? Iemand kan bijdrager zijn in de Tezza-site en wel siteManager zijn bij een Confidentieel zaaktype. </w:t>
      </w:r>
    </w:p>
    <w:p w14:paraId="79243E17" w14:textId="77777777" w:rsidR="009E438D" w:rsidRDefault="009E438D" w:rsidP="009E438D">
      <w:r>
        <w:rPr>
          <w:sz w:val="20"/>
          <w:szCs w:val="20"/>
        </w:rPr>
        <w:t>Is de werking verder goed als de rechten op die manier toegepast worden? Of krijgt iemand misschien te veel rechten als Manager?</w:t>
      </w:r>
    </w:p>
  </w:comment>
  <w:comment w:id="232" w:author="Olav Allema" w:date="2025-06-24T16:31:00Z" w:initials="OA">
    <w:p w14:paraId="04A82093" w14:textId="698EA1DA" w:rsidR="00B63510" w:rsidRDefault="00B63510" w:rsidP="00B63510">
      <w:r>
        <w:rPr>
          <w:rStyle w:val="Verwijzingopmerking"/>
        </w:rPr>
        <w:annotationRef/>
      </w:r>
      <w:r>
        <w:rPr>
          <w:sz w:val="20"/>
          <w:szCs w:val="20"/>
        </w:rPr>
        <w:t>Is dit nog anders dan eerder?</w:t>
      </w:r>
    </w:p>
  </w:comment>
  <w:comment w:id="237" w:author="Olav Allema" w:date="2025-06-24T16:51:00Z" w:initials="OA">
    <w:p w14:paraId="5BBBA9AF" w14:textId="77777777" w:rsidR="00662B29" w:rsidRDefault="00662B29" w:rsidP="00662B29">
      <w:r>
        <w:rPr>
          <w:rStyle w:val="Verwijzingopmerking"/>
        </w:rPr>
        <w:annotationRef/>
      </w:r>
      <w:r>
        <w:rPr>
          <w:sz w:val="20"/>
          <w:szCs w:val="20"/>
        </w:rPr>
        <w:t>Vanaf hier even per punt doorlopen met Tjerk 26/6</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C802C7" w15:done="0"/>
  <w15:commentEx w15:paraId="72C8BB4A" w15:done="0"/>
  <w15:commentEx w15:paraId="563AD212" w15:done="0"/>
  <w15:commentEx w15:paraId="7C422000" w15:done="0"/>
  <w15:commentEx w15:paraId="1D0BE26F" w15:done="0"/>
  <w15:commentEx w15:paraId="637DFB91" w15:done="0"/>
  <w15:commentEx w15:paraId="18975F2B" w15:done="0"/>
  <w15:commentEx w15:paraId="59B954BA" w15:done="0"/>
  <w15:commentEx w15:paraId="5B1C2749" w15:done="0"/>
  <w15:commentEx w15:paraId="4F048F4B" w15:done="0"/>
  <w15:commentEx w15:paraId="50706094" w15:done="0"/>
  <w15:commentEx w15:paraId="2BB51F0A" w15:done="0"/>
  <w15:commentEx w15:paraId="5F4465A9" w15:done="0"/>
  <w15:commentEx w15:paraId="5AA3ADD4" w15:done="0"/>
  <w15:commentEx w15:paraId="457BA13E" w15:done="0"/>
  <w15:commentEx w15:paraId="7AA6E598" w15:done="0"/>
  <w15:commentEx w15:paraId="13E9D287" w15:done="0"/>
  <w15:commentEx w15:paraId="30E738EF" w15:done="0"/>
  <w15:commentEx w15:paraId="1DA01298" w15:done="0"/>
  <w15:commentEx w15:paraId="55CB3E8F" w15:paraIdParent="1DA01298" w15:done="0"/>
  <w15:commentEx w15:paraId="41D22431" w15:done="0"/>
  <w15:commentEx w15:paraId="6DE94636" w15:done="0"/>
  <w15:commentEx w15:paraId="4E91DA8A" w15:done="0"/>
  <w15:commentEx w15:paraId="0633AA5D" w15:done="0"/>
  <w15:commentEx w15:paraId="38B5CFB3" w15:done="0"/>
  <w15:commentEx w15:paraId="1E8B7395" w15:done="0"/>
  <w15:commentEx w15:paraId="0468BC31" w15:done="0"/>
  <w15:commentEx w15:paraId="6684BD24" w15:done="0"/>
  <w15:commentEx w15:paraId="63FACBF6" w15:done="0"/>
  <w15:commentEx w15:paraId="58B8051F" w15:done="0"/>
  <w15:commentEx w15:paraId="66F4277E" w15:done="0"/>
  <w15:commentEx w15:paraId="289DE078" w15:done="0"/>
  <w15:commentEx w15:paraId="4014C840" w15:done="0"/>
  <w15:commentEx w15:paraId="3CEE8881" w15:done="0"/>
  <w15:commentEx w15:paraId="51F78956" w15:done="0"/>
  <w15:commentEx w15:paraId="7BACCA8E" w15:done="0"/>
  <w15:commentEx w15:paraId="5472CFCB" w15:done="0"/>
  <w15:commentEx w15:paraId="04396835" w15:done="0"/>
  <w15:commentEx w15:paraId="1B932780" w15:done="0"/>
  <w15:commentEx w15:paraId="682E6073" w15:done="0"/>
  <w15:commentEx w15:paraId="51D65257" w15:done="0"/>
  <w15:commentEx w15:paraId="4AD511A9" w15:done="0"/>
  <w15:commentEx w15:paraId="13B4306F" w15:done="0"/>
  <w15:commentEx w15:paraId="79243E17" w15:done="0"/>
  <w15:commentEx w15:paraId="04A82093" w15:done="0"/>
  <w15:commentEx w15:paraId="5BBBA9A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5E6F747" w16cex:dateUtc="2025-06-23T13:09:00Z"/>
  <w16cex:commentExtensible w16cex:durableId="58B8C0F6" w16cex:dateUtc="2025-06-23T13:20:00Z"/>
  <w16cex:commentExtensible w16cex:durableId="0ACA90D8" w16cex:dateUtc="2025-06-23T13:22:00Z"/>
  <w16cex:commentExtensible w16cex:durableId="722EB93D" w16cex:dateUtc="2025-06-23T13:29:00Z"/>
  <w16cex:commentExtensible w16cex:durableId="04E3C9A8" w16cex:dateUtc="2025-06-23T13:45:00Z"/>
  <w16cex:commentExtensible w16cex:durableId="0D5F646A" w16cex:dateUtc="2025-06-23T13:42:00Z"/>
  <w16cex:commentExtensible w16cex:durableId="4A0A0E5F" w16cex:dateUtc="2025-06-23T13:49:00Z"/>
  <w16cex:commentExtensible w16cex:durableId="4D35FB8D" w16cex:dateUtc="2025-06-23T13:57:00Z"/>
  <w16cex:commentExtensible w16cex:durableId="479BAA07" w16cex:dateUtc="2025-06-23T13:57:00Z"/>
  <w16cex:commentExtensible w16cex:durableId="204E3252" w16cex:dateUtc="2025-06-23T14:07:00Z"/>
  <w16cex:commentExtensible w16cex:durableId="102DF098" w16cex:dateUtc="2025-06-23T14:17:00Z"/>
  <w16cex:commentExtensible w16cex:durableId="35423594" w16cex:dateUtc="2025-06-23T14:18:00Z"/>
  <w16cex:commentExtensible w16cex:durableId="652F9832" w16cex:dateUtc="2025-06-23T14:21:00Z"/>
  <w16cex:commentExtensible w16cex:durableId="7CD0E7EA" w16cex:dateUtc="2025-06-23T14:24:00Z"/>
  <w16cex:commentExtensible w16cex:durableId="2F05DA9D" w16cex:dateUtc="2025-06-24T11:17:00Z"/>
  <w16cex:commentExtensible w16cex:durableId="41835143" w16cex:dateUtc="2025-06-24T11:08:00Z"/>
  <w16cex:commentExtensible w16cex:durableId="5BFCCA81" w16cex:dateUtc="2025-06-24T09:54:00Z"/>
  <w16cex:commentExtensible w16cex:durableId="70E61C6E" w16cex:dateUtc="2025-06-24T10:55:00Z"/>
  <w16cex:commentExtensible w16cex:durableId="5A48F634" w16cex:dateUtc="2025-06-24T09:55:00Z"/>
  <w16cex:commentExtensible w16cex:durableId="2EDFD4FB" w16cex:dateUtc="2025-06-24T09:56:00Z"/>
  <w16cex:commentExtensible w16cex:durableId="6DFC57BC" w16cex:dateUtc="2025-06-24T09:57:00Z"/>
  <w16cex:commentExtensible w16cex:durableId="6D6C8DF8" w16cex:dateUtc="2025-06-24T10:52:00Z"/>
  <w16cex:commentExtensible w16cex:durableId="6D2B771F" w16cex:dateUtc="2025-06-24T10:53:00Z"/>
  <w16cex:commentExtensible w16cex:durableId="7E545866" w16cex:dateUtc="2025-06-24T11:14:00Z"/>
  <w16cex:commentExtensible w16cex:durableId="3F07CD87" w16cex:dateUtc="2025-06-24T11:15:00Z"/>
  <w16cex:commentExtensible w16cex:durableId="41E2E796" w16cex:dateUtc="2025-06-24T14:18:00Z"/>
  <w16cex:commentExtensible w16cex:durableId="6237C868" w16cex:dateUtc="2025-06-24T12:24:00Z"/>
  <w16cex:commentExtensible w16cex:durableId="26B5DED7" w16cex:dateUtc="2025-06-24T12:42:00Z"/>
  <w16cex:commentExtensible w16cex:durableId="3DED029D" w16cex:dateUtc="2025-06-24T14:22:00Z"/>
  <w16cex:commentExtensible w16cex:durableId="596B91D7" w16cex:dateUtc="2025-06-24T12:45:00Z"/>
  <w16cex:commentExtensible w16cex:durableId="1E9D3390" w16cex:dateUtc="2025-06-24T13:04:00Z"/>
  <w16cex:commentExtensible w16cex:durableId="20682F15" w16cex:dateUtc="2025-06-24T14:03:00Z"/>
  <w16cex:commentExtensible w16cex:durableId="7033E0F1" w16cex:dateUtc="2025-06-24T14:04:00Z"/>
  <w16cex:commentExtensible w16cex:durableId="29E3136B" w16cex:dateUtc="2025-06-24T14:11:00Z"/>
  <w16cex:commentExtensible w16cex:durableId="5B935517" w16cex:dateUtc="2025-06-24T14:13:00Z"/>
  <w16cex:commentExtensible w16cex:durableId="7DB29894" w16cex:dateUtc="2025-06-24T14:15:00Z"/>
  <w16cex:commentExtensible w16cex:durableId="54D72873" w16cex:dateUtc="2025-06-24T14:21:00Z"/>
  <w16cex:commentExtensible w16cex:durableId="5FA3EA7E" w16cex:dateUtc="2025-06-24T14:19:00Z"/>
  <w16cex:commentExtensible w16cex:durableId="5AC85D20" w16cex:dateUtc="2025-06-24T14:22:00Z"/>
  <w16cex:commentExtensible w16cex:durableId="5CA2D961" w16cex:dateUtc="2025-06-24T14:24:00Z"/>
  <w16cex:commentExtensible w16cex:durableId="4B3953DA" w16cex:dateUtc="2025-06-24T14:29:00Z"/>
  <w16cex:commentExtensible w16cex:durableId="4886E651" w16cex:dateUtc="2025-06-24T14:30:00Z"/>
  <w16cex:commentExtensible w16cex:durableId="517677ED" w16cex:dateUtc="2025-06-24T14:33:00Z"/>
  <w16cex:commentExtensible w16cex:durableId="7284FFC7" w16cex:dateUtc="2025-06-24T14:39:00Z"/>
  <w16cex:commentExtensible w16cex:durableId="03BD8B2B" w16cex:dateUtc="2025-06-24T14:31:00Z"/>
  <w16cex:commentExtensible w16cex:durableId="71CA5DAD" w16cex:dateUtc="2025-06-24T14: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C802C7" w16cid:durableId="55E6F747"/>
  <w16cid:commentId w16cid:paraId="72C8BB4A" w16cid:durableId="58B8C0F6"/>
  <w16cid:commentId w16cid:paraId="563AD212" w16cid:durableId="0ACA90D8"/>
  <w16cid:commentId w16cid:paraId="7C422000" w16cid:durableId="722EB93D"/>
  <w16cid:commentId w16cid:paraId="1D0BE26F" w16cid:durableId="04E3C9A8"/>
  <w16cid:commentId w16cid:paraId="637DFB91" w16cid:durableId="0D5F646A"/>
  <w16cid:commentId w16cid:paraId="18975F2B" w16cid:durableId="4A0A0E5F"/>
  <w16cid:commentId w16cid:paraId="59B954BA" w16cid:durableId="4D35FB8D"/>
  <w16cid:commentId w16cid:paraId="5B1C2749" w16cid:durableId="479BAA07"/>
  <w16cid:commentId w16cid:paraId="4F048F4B" w16cid:durableId="204E3252"/>
  <w16cid:commentId w16cid:paraId="50706094" w16cid:durableId="102DF098"/>
  <w16cid:commentId w16cid:paraId="2BB51F0A" w16cid:durableId="35423594"/>
  <w16cid:commentId w16cid:paraId="5F4465A9" w16cid:durableId="652F9832"/>
  <w16cid:commentId w16cid:paraId="5AA3ADD4" w16cid:durableId="7CD0E7EA"/>
  <w16cid:commentId w16cid:paraId="457BA13E" w16cid:durableId="2F05DA9D"/>
  <w16cid:commentId w16cid:paraId="7AA6E598" w16cid:durableId="41835143"/>
  <w16cid:commentId w16cid:paraId="13E9D287" w16cid:durableId="5BFCCA81"/>
  <w16cid:commentId w16cid:paraId="30E738EF" w16cid:durableId="70E61C6E"/>
  <w16cid:commentId w16cid:paraId="1DA01298" w16cid:durableId="5A48F634"/>
  <w16cid:commentId w16cid:paraId="55CB3E8F" w16cid:durableId="2EDFD4FB"/>
  <w16cid:commentId w16cid:paraId="41D22431" w16cid:durableId="6DFC57BC"/>
  <w16cid:commentId w16cid:paraId="6DE94636" w16cid:durableId="6D6C8DF8"/>
  <w16cid:commentId w16cid:paraId="4E91DA8A" w16cid:durableId="6D2B771F"/>
  <w16cid:commentId w16cid:paraId="0633AA5D" w16cid:durableId="7E545866"/>
  <w16cid:commentId w16cid:paraId="38B5CFB3" w16cid:durableId="3F07CD87"/>
  <w16cid:commentId w16cid:paraId="1E8B7395" w16cid:durableId="41E2E796"/>
  <w16cid:commentId w16cid:paraId="0468BC31" w16cid:durableId="6237C868"/>
  <w16cid:commentId w16cid:paraId="6684BD24" w16cid:durableId="26B5DED7"/>
  <w16cid:commentId w16cid:paraId="63FACBF6" w16cid:durableId="3DED029D"/>
  <w16cid:commentId w16cid:paraId="58B8051F" w16cid:durableId="596B91D7"/>
  <w16cid:commentId w16cid:paraId="66F4277E" w16cid:durableId="1E9D3390"/>
  <w16cid:commentId w16cid:paraId="289DE078" w16cid:durableId="20682F15"/>
  <w16cid:commentId w16cid:paraId="4014C840" w16cid:durableId="7033E0F1"/>
  <w16cid:commentId w16cid:paraId="3CEE8881" w16cid:durableId="29E3136B"/>
  <w16cid:commentId w16cid:paraId="51F78956" w16cid:durableId="5B935517"/>
  <w16cid:commentId w16cid:paraId="7BACCA8E" w16cid:durableId="7DB29894"/>
  <w16cid:commentId w16cid:paraId="5472CFCB" w16cid:durableId="54D72873"/>
  <w16cid:commentId w16cid:paraId="04396835" w16cid:durableId="5FA3EA7E"/>
  <w16cid:commentId w16cid:paraId="1B932780" w16cid:durableId="5AC85D20"/>
  <w16cid:commentId w16cid:paraId="682E6073" w16cid:durableId="5CA2D961"/>
  <w16cid:commentId w16cid:paraId="51D65257" w16cid:durableId="4B3953DA"/>
  <w16cid:commentId w16cid:paraId="4AD511A9" w16cid:durableId="4886E651"/>
  <w16cid:commentId w16cid:paraId="13B4306F" w16cid:durableId="517677ED"/>
  <w16cid:commentId w16cid:paraId="79243E17" w16cid:durableId="7284FFC7"/>
  <w16cid:commentId w16cid:paraId="04A82093" w16cid:durableId="03BD8B2B"/>
  <w16cid:commentId w16cid:paraId="5BBBA9AF" w16cid:durableId="71CA5DA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45616"/>
    <w:multiLevelType w:val="multilevel"/>
    <w:tmpl w:val="8762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4E5A44"/>
    <w:multiLevelType w:val="multilevel"/>
    <w:tmpl w:val="522CD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36E2B"/>
    <w:multiLevelType w:val="multilevel"/>
    <w:tmpl w:val="60CE1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CC9"/>
    <w:multiLevelType w:val="multilevel"/>
    <w:tmpl w:val="F6524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5C3E46"/>
    <w:multiLevelType w:val="multilevel"/>
    <w:tmpl w:val="9D66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561430"/>
    <w:multiLevelType w:val="multilevel"/>
    <w:tmpl w:val="67EE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0B3B25"/>
    <w:multiLevelType w:val="multilevel"/>
    <w:tmpl w:val="7BA87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2E3E5F"/>
    <w:multiLevelType w:val="multilevel"/>
    <w:tmpl w:val="F57A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16746C"/>
    <w:multiLevelType w:val="multilevel"/>
    <w:tmpl w:val="4DBA4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5D1118"/>
    <w:multiLevelType w:val="multilevel"/>
    <w:tmpl w:val="03424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47147F"/>
    <w:multiLevelType w:val="multilevel"/>
    <w:tmpl w:val="03D43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121062"/>
    <w:multiLevelType w:val="multilevel"/>
    <w:tmpl w:val="6310C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090687"/>
    <w:multiLevelType w:val="multilevel"/>
    <w:tmpl w:val="27AEB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D179A0"/>
    <w:multiLevelType w:val="multilevel"/>
    <w:tmpl w:val="A9E0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F136DA"/>
    <w:multiLevelType w:val="multilevel"/>
    <w:tmpl w:val="EF565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A913D46"/>
    <w:multiLevelType w:val="multilevel"/>
    <w:tmpl w:val="D49CE8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C295EB3"/>
    <w:multiLevelType w:val="multilevel"/>
    <w:tmpl w:val="AC3AA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70DCB"/>
    <w:multiLevelType w:val="multilevel"/>
    <w:tmpl w:val="A4F4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AA1FFA"/>
    <w:multiLevelType w:val="multilevel"/>
    <w:tmpl w:val="F272B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1E5A7D"/>
    <w:multiLevelType w:val="multilevel"/>
    <w:tmpl w:val="83168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2F1652"/>
    <w:multiLevelType w:val="multilevel"/>
    <w:tmpl w:val="F07097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897D87"/>
    <w:multiLevelType w:val="multilevel"/>
    <w:tmpl w:val="FA2C2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3D689C"/>
    <w:multiLevelType w:val="multilevel"/>
    <w:tmpl w:val="DED89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C932D0"/>
    <w:multiLevelType w:val="multilevel"/>
    <w:tmpl w:val="2BF22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BD63B9"/>
    <w:multiLevelType w:val="multilevel"/>
    <w:tmpl w:val="D414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42B5606"/>
    <w:multiLevelType w:val="multilevel"/>
    <w:tmpl w:val="DC58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B58364B"/>
    <w:multiLevelType w:val="multilevel"/>
    <w:tmpl w:val="498CD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C010E09"/>
    <w:multiLevelType w:val="multilevel"/>
    <w:tmpl w:val="2C1C73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1398199">
    <w:abstractNumId w:val="10"/>
  </w:num>
  <w:num w:numId="2" w16cid:durableId="1292830678">
    <w:abstractNumId w:val="11"/>
  </w:num>
  <w:num w:numId="3" w16cid:durableId="1371220716">
    <w:abstractNumId w:val="20"/>
  </w:num>
  <w:num w:numId="4" w16cid:durableId="1912307692">
    <w:abstractNumId w:val="12"/>
  </w:num>
  <w:num w:numId="5" w16cid:durableId="666054453">
    <w:abstractNumId w:val="24"/>
  </w:num>
  <w:num w:numId="6" w16cid:durableId="729769816">
    <w:abstractNumId w:val="25"/>
  </w:num>
  <w:num w:numId="7" w16cid:durableId="1416592539">
    <w:abstractNumId w:val="21"/>
  </w:num>
  <w:num w:numId="8" w16cid:durableId="1688553394">
    <w:abstractNumId w:val="3"/>
  </w:num>
  <w:num w:numId="9" w16cid:durableId="586496547">
    <w:abstractNumId w:val="13"/>
  </w:num>
  <w:num w:numId="10" w16cid:durableId="1335065798">
    <w:abstractNumId w:val="6"/>
  </w:num>
  <w:num w:numId="11" w16cid:durableId="1143081416">
    <w:abstractNumId w:val="7"/>
  </w:num>
  <w:num w:numId="12" w16cid:durableId="1502231723">
    <w:abstractNumId w:val="16"/>
  </w:num>
  <w:num w:numId="13" w16cid:durableId="395670889">
    <w:abstractNumId w:val="1"/>
  </w:num>
  <w:num w:numId="14" w16cid:durableId="384303905">
    <w:abstractNumId w:val="22"/>
  </w:num>
  <w:num w:numId="15" w16cid:durableId="1104151025">
    <w:abstractNumId w:val="26"/>
  </w:num>
  <w:num w:numId="16" w16cid:durableId="1292783762">
    <w:abstractNumId w:val="8"/>
  </w:num>
  <w:num w:numId="17" w16cid:durableId="46534454">
    <w:abstractNumId w:val="19"/>
  </w:num>
  <w:num w:numId="18" w16cid:durableId="1760180316">
    <w:abstractNumId w:val="4"/>
  </w:num>
  <w:num w:numId="19" w16cid:durableId="1986543895">
    <w:abstractNumId w:val="5"/>
  </w:num>
  <w:num w:numId="20" w16cid:durableId="261883802">
    <w:abstractNumId w:val="27"/>
  </w:num>
  <w:num w:numId="21" w16cid:durableId="1526402075">
    <w:abstractNumId w:val="17"/>
  </w:num>
  <w:num w:numId="22" w16cid:durableId="1871062400">
    <w:abstractNumId w:val="15"/>
  </w:num>
  <w:num w:numId="23" w16cid:durableId="59914467">
    <w:abstractNumId w:val="18"/>
  </w:num>
  <w:num w:numId="24" w16cid:durableId="1948656977">
    <w:abstractNumId w:val="2"/>
  </w:num>
  <w:num w:numId="25" w16cid:durableId="1780685659">
    <w:abstractNumId w:val="14"/>
  </w:num>
  <w:num w:numId="26" w16cid:durableId="1545290643">
    <w:abstractNumId w:val="9"/>
  </w:num>
  <w:num w:numId="27" w16cid:durableId="1065878414">
    <w:abstractNumId w:val="0"/>
  </w:num>
  <w:num w:numId="28" w16cid:durableId="1646355898">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lav Allema">
    <w15:presenceInfo w15:providerId="AD" w15:userId="S::olav.allema@contezza.nl::40d5a744-82d7-45dd-8e2b-ecdec8043ecb"/>
  </w15:person>
  <w15:person w15:author="Allema, Olav">
    <w15:presenceInfo w15:providerId="AD" w15:userId="S::o.allema@amsterdam.nl::2b3edf85-f19b-4db0-82b9-2d10adbd6c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102"/>
    <w:rsid w:val="000166B4"/>
    <w:rsid w:val="00017335"/>
    <w:rsid w:val="00060881"/>
    <w:rsid w:val="0007014D"/>
    <w:rsid w:val="00072582"/>
    <w:rsid w:val="00077305"/>
    <w:rsid w:val="00080A32"/>
    <w:rsid w:val="000D4394"/>
    <w:rsid w:val="00131103"/>
    <w:rsid w:val="00131830"/>
    <w:rsid w:val="00146819"/>
    <w:rsid w:val="00161C65"/>
    <w:rsid w:val="0016605C"/>
    <w:rsid w:val="0019500B"/>
    <w:rsid w:val="001B312F"/>
    <w:rsid w:val="00246345"/>
    <w:rsid w:val="00272ED3"/>
    <w:rsid w:val="00295C83"/>
    <w:rsid w:val="002A30BE"/>
    <w:rsid w:val="002F08E4"/>
    <w:rsid w:val="00301826"/>
    <w:rsid w:val="00385412"/>
    <w:rsid w:val="003D43D2"/>
    <w:rsid w:val="00422195"/>
    <w:rsid w:val="00467102"/>
    <w:rsid w:val="00467FCA"/>
    <w:rsid w:val="004B7DBD"/>
    <w:rsid w:val="004E2298"/>
    <w:rsid w:val="004E2E3F"/>
    <w:rsid w:val="004E33AC"/>
    <w:rsid w:val="004F2D51"/>
    <w:rsid w:val="0058228A"/>
    <w:rsid w:val="0058236D"/>
    <w:rsid w:val="005853C9"/>
    <w:rsid w:val="005D2A9C"/>
    <w:rsid w:val="006413EF"/>
    <w:rsid w:val="0064256E"/>
    <w:rsid w:val="00643C5B"/>
    <w:rsid w:val="00662B29"/>
    <w:rsid w:val="00667168"/>
    <w:rsid w:val="0068285F"/>
    <w:rsid w:val="0068294B"/>
    <w:rsid w:val="00682A1E"/>
    <w:rsid w:val="006868A1"/>
    <w:rsid w:val="00691A7E"/>
    <w:rsid w:val="006A6260"/>
    <w:rsid w:val="006B0FEC"/>
    <w:rsid w:val="006E6041"/>
    <w:rsid w:val="00751BB9"/>
    <w:rsid w:val="00795D71"/>
    <w:rsid w:val="007A01B8"/>
    <w:rsid w:val="007A4D3F"/>
    <w:rsid w:val="00842E3A"/>
    <w:rsid w:val="00855FF1"/>
    <w:rsid w:val="00864D60"/>
    <w:rsid w:val="00870F43"/>
    <w:rsid w:val="008712A7"/>
    <w:rsid w:val="0089302F"/>
    <w:rsid w:val="008A11D5"/>
    <w:rsid w:val="008A2942"/>
    <w:rsid w:val="008D54E5"/>
    <w:rsid w:val="0096138B"/>
    <w:rsid w:val="009B588A"/>
    <w:rsid w:val="009C2704"/>
    <w:rsid w:val="009C503F"/>
    <w:rsid w:val="009C69E1"/>
    <w:rsid w:val="009D0194"/>
    <w:rsid w:val="009E438D"/>
    <w:rsid w:val="009E714A"/>
    <w:rsid w:val="009F2BA4"/>
    <w:rsid w:val="009F5004"/>
    <w:rsid w:val="00A151BC"/>
    <w:rsid w:val="00A443A0"/>
    <w:rsid w:val="00A60F34"/>
    <w:rsid w:val="00A92156"/>
    <w:rsid w:val="00AB61DB"/>
    <w:rsid w:val="00AC32E4"/>
    <w:rsid w:val="00B25170"/>
    <w:rsid w:val="00B30B3C"/>
    <w:rsid w:val="00B63510"/>
    <w:rsid w:val="00B93FB7"/>
    <w:rsid w:val="00C17A76"/>
    <w:rsid w:val="00C5710B"/>
    <w:rsid w:val="00C67A03"/>
    <w:rsid w:val="00C708B3"/>
    <w:rsid w:val="00CC39BD"/>
    <w:rsid w:val="00D05595"/>
    <w:rsid w:val="00D401C8"/>
    <w:rsid w:val="00D54F00"/>
    <w:rsid w:val="00D5534C"/>
    <w:rsid w:val="00D94D95"/>
    <w:rsid w:val="00DC6989"/>
    <w:rsid w:val="00E07E04"/>
    <w:rsid w:val="00E606AD"/>
    <w:rsid w:val="00EA5414"/>
    <w:rsid w:val="00EF1E6D"/>
    <w:rsid w:val="00F25C5D"/>
    <w:rsid w:val="00F311DB"/>
    <w:rsid w:val="00F47243"/>
    <w:rsid w:val="00F67FAF"/>
    <w:rsid w:val="00FB65E0"/>
    <w:rsid w:val="00FE0C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01AC51F"/>
  <w15:chartTrackingRefBased/>
  <w15:docId w15:val="{6C75977C-C564-E345-9D55-1F737B758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6710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46710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467102"/>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467102"/>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467102"/>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467102"/>
    <w:pPr>
      <w:keepNext/>
      <w:keepLines/>
      <w:spacing w:before="4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467102"/>
    <w:pPr>
      <w:keepNext/>
      <w:keepLines/>
      <w:spacing w:before="4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467102"/>
    <w:pPr>
      <w:keepNext/>
      <w:keepLines/>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467102"/>
    <w:pPr>
      <w:keepNext/>
      <w:keepLines/>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67102"/>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467102"/>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467102"/>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467102"/>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467102"/>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467102"/>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467102"/>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467102"/>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467102"/>
    <w:rPr>
      <w:rFonts w:eastAsiaTheme="majorEastAsia" w:cstheme="majorBidi"/>
      <w:color w:val="272727" w:themeColor="text1" w:themeTint="D8"/>
    </w:rPr>
  </w:style>
  <w:style w:type="paragraph" w:styleId="Titel">
    <w:name w:val="Title"/>
    <w:basedOn w:val="Standaard"/>
    <w:next w:val="Standaard"/>
    <w:link w:val="TitelChar"/>
    <w:uiPriority w:val="10"/>
    <w:qFormat/>
    <w:rsid w:val="00467102"/>
    <w:pPr>
      <w:spacing w:after="80"/>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67102"/>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67102"/>
    <w:pPr>
      <w:numPr>
        <w:ilvl w:val="1"/>
      </w:numPr>
      <w:spacing w:after="160"/>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467102"/>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467102"/>
    <w:pPr>
      <w:spacing w:before="160" w:after="160"/>
      <w:jc w:val="center"/>
    </w:pPr>
    <w:rPr>
      <w:i/>
      <w:iCs/>
      <w:color w:val="404040" w:themeColor="text1" w:themeTint="BF"/>
    </w:rPr>
  </w:style>
  <w:style w:type="character" w:customStyle="1" w:styleId="CitaatChar">
    <w:name w:val="Citaat Char"/>
    <w:basedOn w:val="Standaardalinea-lettertype"/>
    <w:link w:val="Citaat"/>
    <w:uiPriority w:val="29"/>
    <w:rsid w:val="00467102"/>
    <w:rPr>
      <w:i/>
      <w:iCs/>
      <w:color w:val="404040" w:themeColor="text1" w:themeTint="BF"/>
    </w:rPr>
  </w:style>
  <w:style w:type="paragraph" w:styleId="Lijstalinea">
    <w:name w:val="List Paragraph"/>
    <w:basedOn w:val="Standaard"/>
    <w:uiPriority w:val="34"/>
    <w:qFormat/>
    <w:rsid w:val="00467102"/>
    <w:pPr>
      <w:ind w:left="720"/>
      <w:contextualSpacing/>
    </w:pPr>
  </w:style>
  <w:style w:type="character" w:styleId="Intensievebenadrukking">
    <w:name w:val="Intense Emphasis"/>
    <w:basedOn w:val="Standaardalinea-lettertype"/>
    <w:uiPriority w:val="21"/>
    <w:qFormat/>
    <w:rsid w:val="00467102"/>
    <w:rPr>
      <w:i/>
      <w:iCs/>
      <w:color w:val="0F4761" w:themeColor="accent1" w:themeShade="BF"/>
    </w:rPr>
  </w:style>
  <w:style w:type="paragraph" w:styleId="Duidelijkcitaat">
    <w:name w:val="Intense Quote"/>
    <w:basedOn w:val="Standaard"/>
    <w:next w:val="Standaard"/>
    <w:link w:val="DuidelijkcitaatChar"/>
    <w:uiPriority w:val="30"/>
    <w:qFormat/>
    <w:rsid w:val="004671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467102"/>
    <w:rPr>
      <w:i/>
      <w:iCs/>
      <w:color w:val="0F4761" w:themeColor="accent1" w:themeShade="BF"/>
    </w:rPr>
  </w:style>
  <w:style w:type="character" w:styleId="Intensieveverwijzing">
    <w:name w:val="Intense Reference"/>
    <w:basedOn w:val="Standaardalinea-lettertype"/>
    <w:uiPriority w:val="32"/>
    <w:qFormat/>
    <w:rsid w:val="00467102"/>
    <w:rPr>
      <w:b/>
      <w:bCs/>
      <w:smallCaps/>
      <w:color w:val="0F4761" w:themeColor="accent1" w:themeShade="BF"/>
      <w:spacing w:val="5"/>
    </w:rPr>
  </w:style>
  <w:style w:type="character" w:styleId="Hyperlink">
    <w:name w:val="Hyperlink"/>
    <w:basedOn w:val="Standaardalinea-lettertype"/>
    <w:uiPriority w:val="99"/>
    <w:unhideWhenUsed/>
    <w:rsid w:val="00467102"/>
    <w:rPr>
      <w:color w:val="467886" w:themeColor="hyperlink"/>
      <w:u w:val="single"/>
    </w:rPr>
  </w:style>
  <w:style w:type="character" w:styleId="Onopgelostemelding">
    <w:name w:val="Unresolved Mention"/>
    <w:basedOn w:val="Standaardalinea-lettertype"/>
    <w:uiPriority w:val="99"/>
    <w:semiHidden/>
    <w:unhideWhenUsed/>
    <w:rsid w:val="00467102"/>
    <w:rPr>
      <w:color w:val="605E5C"/>
      <w:shd w:val="clear" w:color="auto" w:fill="E1DFDD"/>
    </w:rPr>
  </w:style>
  <w:style w:type="character" w:styleId="Zwaar">
    <w:name w:val="Strong"/>
    <w:basedOn w:val="Standaardalinea-lettertype"/>
    <w:uiPriority w:val="22"/>
    <w:qFormat/>
    <w:rsid w:val="00467102"/>
    <w:rPr>
      <w:b/>
      <w:bCs/>
    </w:rPr>
  </w:style>
  <w:style w:type="paragraph" w:styleId="Revisie">
    <w:name w:val="Revision"/>
    <w:hidden/>
    <w:uiPriority w:val="99"/>
    <w:semiHidden/>
    <w:rsid w:val="008A2942"/>
  </w:style>
  <w:style w:type="character" w:styleId="Verwijzingopmerking">
    <w:name w:val="annotation reference"/>
    <w:basedOn w:val="Standaardalinea-lettertype"/>
    <w:uiPriority w:val="99"/>
    <w:semiHidden/>
    <w:unhideWhenUsed/>
    <w:rsid w:val="0019500B"/>
    <w:rPr>
      <w:sz w:val="16"/>
      <w:szCs w:val="16"/>
    </w:rPr>
  </w:style>
  <w:style w:type="paragraph" w:styleId="Tekstopmerking">
    <w:name w:val="annotation text"/>
    <w:basedOn w:val="Standaard"/>
    <w:link w:val="TekstopmerkingChar"/>
    <w:uiPriority w:val="99"/>
    <w:semiHidden/>
    <w:unhideWhenUsed/>
    <w:rsid w:val="0019500B"/>
    <w:rPr>
      <w:sz w:val="20"/>
      <w:szCs w:val="20"/>
    </w:rPr>
  </w:style>
  <w:style w:type="character" w:customStyle="1" w:styleId="TekstopmerkingChar">
    <w:name w:val="Tekst opmerking Char"/>
    <w:basedOn w:val="Standaardalinea-lettertype"/>
    <w:link w:val="Tekstopmerking"/>
    <w:uiPriority w:val="99"/>
    <w:semiHidden/>
    <w:rsid w:val="0019500B"/>
    <w:rPr>
      <w:sz w:val="20"/>
      <w:szCs w:val="20"/>
    </w:rPr>
  </w:style>
  <w:style w:type="paragraph" w:styleId="Onderwerpvanopmerking">
    <w:name w:val="annotation subject"/>
    <w:basedOn w:val="Tekstopmerking"/>
    <w:next w:val="Tekstopmerking"/>
    <w:link w:val="OnderwerpvanopmerkingChar"/>
    <w:uiPriority w:val="99"/>
    <w:semiHidden/>
    <w:unhideWhenUsed/>
    <w:rsid w:val="0019500B"/>
    <w:rPr>
      <w:b/>
      <w:bCs/>
    </w:rPr>
  </w:style>
  <w:style w:type="character" w:customStyle="1" w:styleId="OnderwerpvanopmerkingChar">
    <w:name w:val="Onderwerp van opmerking Char"/>
    <w:basedOn w:val="TekstopmerkingChar"/>
    <w:link w:val="Onderwerpvanopmerking"/>
    <w:uiPriority w:val="99"/>
    <w:semiHidden/>
    <w:rsid w:val="0019500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72842">
      <w:bodyDiv w:val="1"/>
      <w:marLeft w:val="0"/>
      <w:marRight w:val="0"/>
      <w:marTop w:val="0"/>
      <w:marBottom w:val="0"/>
      <w:divBdr>
        <w:top w:val="none" w:sz="0" w:space="0" w:color="auto"/>
        <w:left w:val="none" w:sz="0" w:space="0" w:color="auto"/>
        <w:bottom w:val="none" w:sz="0" w:space="0" w:color="auto"/>
        <w:right w:val="none" w:sz="0" w:space="0" w:color="auto"/>
      </w:divBdr>
      <w:divsChild>
        <w:div w:id="423039104">
          <w:marLeft w:val="0"/>
          <w:marRight w:val="0"/>
          <w:marTop w:val="0"/>
          <w:marBottom w:val="0"/>
          <w:divBdr>
            <w:top w:val="none" w:sz="0" w:space="0" w:color="auto"/>
            <w:left w:val="none" w:sz="0" w:space="0" w:color="auto"/>
            <w:bottom w:val="none" w:sz="0" w:space="0" w:color="auto"/>
            <w:right w:val="none" w:sz="0" w:space="0" w:color="auto"/>
          </w:divBdr>
          <w:divsChild>
            <w:div w:id="1224608864">
              <w:marLeft w:val="0"/>
              <w:marRight w:val="0"/>
              <w:marTop w:val="0"/>
              <w:marBottom w:val="0"/>
              <w:divBdr>
                <w:top w:val="none" w:sz="0" w:space="0" w:color="auto"/>
                <w:left w:val="none" w:sz="0" w:space="0" w:color="auto"/>
                <w:bottom w:val="none" w:sz="0" w:space="0" w:color="auto"/>
                <w:right w:val="none" w:sz="0" w:space="0" w:color="auto"/>
              </w:divBdr>
              <w:divsChild>
                <w:div w:id="1456292377">
                  <w:marLeft w:val="0"/>
                  <w:marRight w:val="0"/>
                  <w:marTop w:val="0"/>
                  <w:marBottom w:val="0"/>
                  <w:divBdr>
                    <w:top w:val="none" w:sz="0" w:space="0" w:color="auto"/>
                    <w:left w:val="none" w:sz="0" w:space="0" w:color="auto"/>
                    <w:bottom w:val="none" w:sz="0" w:space="0" w:color="auto"/>
                    <w:right w:val="none" w:sz="0" w:space="0" w:color="auto"/>
                  </w:divBdr>
                </w:div>
              </w:divsChild>
            </w:div>
            <w:div w:id="1402295296">
              <w:marLeft w:val="0"/>
              <w:marRight w:val="0"/>
              <w:marTop w:val="0"/>
              <w:marBottom w:val="0"/>
              <w:divBdr>
                <w:top w:val="none" w:sz="0" w:space="0" w:color="auto"/>
                <w:left w:val="none" w:sz="0" w:space="0" w:color="auto"/>
                <w:bottom w:val="none" w:sz="0" w:space="0" w:color="auto"/>
                <w:right w:val="none" w:sz="0" w:space="0" w:color="auto"/>
              </w:divBdr>
            </w:div>
          </w:divsChild>
        </w:div>
        <w:div w:id="1198081309">
          <w:marLeft w:val="0"/>
          <w:marRight w:val="0"/>
          <w:marTop w:val="0"/>
          <w:marBottom w:val="0"/>
          <w:divBdr>
            <w:top w:val="none" w:sz="0" w:space="0" w:color="auto"/>
            <w:left w:val="none" w:sz="0" w:space="0" w:color="auto"/>
            <w:bottom w:val="none" w:sz="0" w:space="0" w:color="auto"/>
            <w:right w:val="none" w:sz="0" w:space="0" w:color="auto"/>
          </w:divBdr>
          <w:divsChild>
            <w:div w:id="7413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1307">
      <w:bodyDiv w:val="1"/>
      <w:marLeft w:val="0"/>
      <w:marRight w:val="0"/>
      <w:marTop w:val="0"/>
      <w:marBottom w:val="0"/>
      <w:divBdr>
        <w:top w:val="none" w:sz="0" w:space="0" w:color="auto"/>
        <w:left w:val="none" w:sz="0" w:space="0" w:color="auto"/>
        <w:bottom w:val="none" w:sz="0" w:space="0" w:color="auto"/>
        <w:right w:val="none" w:sz="0" w:space="0" w:color="auto"/>
      </w:divBdr>
      <w:divsChild>
        <w:div w:id="2120104252">
          <w:marLeft w:val="0"/>
          <w:marRight w:val="0"/>
          <w:marTop w:val="0"/>
          <w:marBottom w:val="0"/>
          <w:divBdr>
            <w:top w:val="none" w:sz="0" w:space="0" w:color="auto"/>
            <w:left w:val="none" w:sz="0" w:space="0" w:color="auto"/>
            <w:bottom w:val="none" w:sz="0" w:space="0" w:color="auto"/>
            <w:right w:val="none" w:sz="0" w:space="0" w:color="auto"/>
          </w:divBdr>
          <w:divsChild>
            <w:div w:id="1045984968">
              <w:marLeft w:val="0"/>
              <w:marRight w:val="0"/>
              <w:marTop w:val="0"/>
              <w:marBottom w:val="0"/>
              <w:divBdr>
                <w:top w:val="none" w:sz="0" w:space="0" w:color="auto"/>
                <w:left w:val="none" w:sz="0" w:space="0" w:color="auto"/>
                <w:bottom w:val="none" w:sz="0" w:space="0" w:color="auto"/>
                <w:right w:val="none" w:sz="0" w:space="0" w:color="auto"/>
              </w:divBdr>
              <w:divsChild>
                <w:div w:id="299968018">
                  <w:marLeft w:val="0"/>
                  <w:marRight w:val="0"/>
                  <w:marTop w:val="0"/>
                  <w:marBottom w:val="0"/>
                  <w:divBdr>
                    <w:top w:val="none" w:sz="0" w:space="0" w:color="auto"/>
                    <w:left w:val="none" w:sz="0" w:space="0" w:color="auto"/>
                    <w:bottom w:val="none" w:sz="0" w:space="0" w:color="auto"/>
                    <w:right w:val="none" w:sz="0" w:space="0" w:color="auto"/>
                  </w:divBdr>
                </w:div>
                <w:div w:id="1274019847">
                  <w:marLeft w:val="0"/>
                  <w:marRight w:val="0"/>
                  <w:marTop w:val="0"/>
                  <w:marBottom w:val="0"/>
                  <w:divBdr>
                    <w:top w:val="none" w:sz="0" w:space="0" w:color="auto"/>
                    <w:left w:val="none" w:sz="0" w:space="0" w:color="auto"/>
                    <w:bottom w:val="none" w:sz="0" w:space="0" w:color="auto"/>
                    <w:right w:val="none" w:sz="0" w:space="0" w:color="auto"/>
                  </w:divBdr>
                  <w:divsChild>
                    <w:div w:id="270598359">
                      <w:marLeft w:val="0"/>
                      <w:marRight w:val="0"/>
                      <w:marTop w:val="0"/>
                      <w:marBottom w:val="0"/>
                      <w:divBdr>
                        <w:top w:val="none" w:sz="0" w:space="0" w:color="auto"/>
                        <w:left w:val="none" w:sz="0" w:space="0" w:color="auto"/>
                        <w:bottom w:val="none" w:sz="0" w:space="0" w:color="auto"/>
                        <w:right w:val="none" w:sz="0" w:space="0" w:color="auto"/>
                      </w:divBdr>
                      <w:divsChild>
                        <w:div w:id="489448405">
                          <w:marLeft w:val="0"/>
                          <w:marRight w:val="0"/>
                          <w:marTop w:val="0"/>
                          <w:marBottom w:val="0"/>
                          <w:divBdr>
                            <w:top w:val="none" w:sz="0" w:space="0" w:color="auto"/>
                            <w:left w:val="none" w:sz="0" w:space="0" w:color="auto"/>
                            <w:bottom w:val="none" w:sz="0" w:space="0" w:color="auto"/>
                            <w:right w:val="none" w:sz="0" w:space="0" w:color="auto"/>
                          </w:divBdr>
                        </w:div>
                        <w:div w:id="1702827997">
                          <w:marLeft w:val="0"/>
                          <w:marRight w:val="0"/>
                          <w:marTop w:val="0"/>
                          <w:marBottom w:val="0"/>
                          <w:divBdr>
                            <w:top w:val="none" w:sz="0" w:space="0" w:color="auto"/>
                            <w:left w:val="none" w:sz="0" w:space="0" w:color="auto"/>
                            <w:bottom w:val="none" w:sz="0" w:space="0" w:color="auto"/>
                            <w:right w:val="none" w:sz="0" w:space="0" w:color="auto"/>
                          </w:divBdr>
                          <w:divsChild>
                            <w:div w:id="1088428793">
                              <w:marLeft w:val="0"/>
                              <w:marRight w:val="0"/>
                              <w:marTop w:val="0"/>
                              <w:marBottom w:val="0"/>
                              <w:divBdr>
                                <w:top w:val="none" w:sz="0" w:space="0" w:color="auto"/>
                                <w:left w:val="none" w:sz="0" w:space="0" w:color="auto"/>
                                <w:bottom w:val="none" w:sz="0" w:space="0" w:color="auto"/>
                                <w:right w:val="none" w:sz="0" w:space="0" w:color="auto"/>
                              </w:divBdr>
                            </w:div>
                            <w:div w:id="1633903083">
                              <w:marLeft w:val="0"/>
                              <w:marRight w:val="0"/>
                              <w:marTop w:val="0"/>
                              <w:marBottom w:val="0"/>
                              <w:divBdr>
                                <w:top w:val="none" w:sz="0" w:space="0" w:color="auto"/>
                                <w:left w:val="none" w:sz="0" w:space="0" w:color="auto"/>
                                <w:bottom w:val="none" w:sz="0" w:space="0" w:color="auto"/>
                                <w:right w:val="none" w:sz="0" w:space="0" w:color="auto"/>
                              </w:divBdr>
                            </w:div>
                            <w:div w:id="49325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9442">
                      <w:marLeft w:val="0"/>
                      <w:marRight w:val="0"/>
                      <w:marTop w:val="0"/>
                      <w:marBottom w:val="0"/>
                      <w:divBdr>
                        <w:top w:val="none" w:sz="0" w:space="0" w:color="auto"/>
                        <w:left w:val="none" w:sz="0" w:space="0" w:color="auto"/>
                        <w:bottom w:val="none" w:sz="0" w:space="0" w:color="auto"/>
                        <w:right w:val="none" w:sz="0" w:space="0" w:color="auto"/>
                      </w:divBdr>
                      <w:divsChild>
                        <w:div w:id="1088817596">
                          <w:marLeft w:val="0"/>
                          <w:marRight w:val="0"/>
                          <w:marTop w:val="0"/>
                          <w:marBottom w:val="0"/>
                          <w:divBdr>
                            <w:top w:val="none" w:sz="0" w:space="0" w:color="auto"/>
                            <w:left w:val="none" w:sz="0" w:space="0" w:color="auto"/>
                            <w:bottom w:val="none" w:sz="0" w:space="0" w:color="auto"/>
                            <w:right w:val="none" w:sz="0" w:space="0" w:color="auto"/>
                          </w:divBdr>
                        </w:div>
                        <w:div w:id="1734310890">
                          <w:marLeft w:val="0"/>
                          <w:marRight w:val="0"/>
                          <w:marTop w:val="0"/>
                          <w:marBottom w:val="0"/>
                          <w:divBdr>
                            <w:top w:val="none" w:sz="0" w:space="0" w:color="auto"/>
                            <w:left w:val="none" w:sz="0" w:space="0" w:color="auto"/>
                            <w:bottom w:val="none" w:sz="0" w:space="0" w:color="auto"/>
                            <w:right w:val="none" w:sz="0" w:space="0" w:color="auto"/>
                          </w:divBdr>
                          <w:divsChild>
                            <w:div w:id="84692003">
                              <w:marLeft w:val="0"/>
                              <w:marRight w:val="0"/>
                              <w:marTop w:val="0"/>
                              <w:marBottom w:val="0"/>
                              <w:divBdr>
                                <w:top w:val="none" w:sz="0" w:space="0" w:color="auto"/>
                                <w:left w:val="none" w:sz="0" w:space="0" w:color="auto"/>
                                <w:bottom w:val="none" w:sz="0" w:space="0" w:color="auto"/>
                                <w:right w:val="none" w:sz="0" w:space="0" w:color="auto"/>
                              </w:divBdr>
                            </w:div>
                            <w:div w:id="1322613663">
                              <w:marLeft w:val="0"/>
                              <w:marRight w:val="0"/>
                              <w:marTop w:val="0"/>
                              <w:marBottom w:val="0"/>
                              <w:divBdr>
                                <w:top w:val="none" w:sz="0" w:space="0" w:color="auto"/>
                                <w:left w:val="none" w:sz="0" w:space="0" w:color="auto"/>
                                <w:bottom w:val="none" w:sz="0" w:space="0" w:color="auto"/>
                                <w:right w:val="none" w:sz="0" w:space="0" w:color="auto"/>
                              </w:divBdr>
                            </w:div>
                            <w:div w:id="44658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23561">
                      <w:marLeft w:val="0"/>
                      <w:marRight w:val="0"/>
                      <w:marTop w:val="0"/>
                      <w:marBottom w:val="0"/>
                      <w:divBdr>
                        <w:top w:val="none" w:sz="0" w:space="0" w:color="auto"/>
                        <w:left w:val="none" w:sz="0" w:space="0" w:color="auto"/>
                        <w:bottom w:val="none" w:sz="0" w:space="0" w:color="auto"/>
                        <w:right w:val="none" w:sz="0" w:space="0" w:color="auto"/>
                      </w:divBdr>
                      <w:divsChild>
                        <w:div w:id="923951954">
                          <w:marLeft w:val="0"/>
                          <w:marRight w:val="0"/>
                          <w:marTop w:val="0"/>
                          <w:marBottom w:val="0"/>
                          <w:divBdr>
                            <w:top w:val="none" w:sz="0" w:space="0" w:color="auto"/>
                            <w:left w:val="none" w:sz="0" w:space="0" w:color="auto"/>
                            <w:bottom w:val="none" w:sz="0" w:space="0" w:color="auto"/>
                            <w:right w:val="none" w:sz="0" w:space="0" w:color="auto"/>
                          </w:divBdr>
                        </w:div>
                        <w:div w:id="483282067">
                          <w:marLeft w:val="0"/>
                          <w:marRight w:val="0"/>
                          <w:marTop w:val="0"/>
                          <w:marBottom w:val="0"/>
                          <w:divBdr>
                            <w:top w:val="none" w:sz="0" w:space="0" w:color="auto"/>
                            <w:left w:val="none" w:sz="0" w:space="0" w:color="auto"/>
                            <w:bottom w:val="none" w:sz="0" w:space="0" w:color="auto"/>
                            <w:right w:val="none" w:sz="0" w:space="0" w:color="auto"/>
                          </w:divBdr>
                          <w:divsChild>
                            <w:div w:id="1143504893">
                              <w:marLeft w:val="0"/>
                              <w:marRight w:val="0"/>
                              <w:marTop w:val="0"/>
                              <w:marBottom w:val="0"/>
                              <w:divBdr>
                                <w:top w:val="none" w:sz="0" w:space="0" w:color="auto"/>
                                <w:left w:val="none" w:sz="0" w:space="0" w:color="auto"/>
                                <w:bottom w:val="none" w:sz="0" w:space="0" w:color="auto"/>
                                <w:right w:val="none" w:sz="0" w:space="0" w:color="auto"/>
                              </w:divBdr>
                            </w:div>
                            <w:div w:id="981351255">
                              <w:marLeft w:val="0"/>
                              <w:marRight w:val="0"/>
                              <w:marTop w:val="0"/>
                              <w:marBottom w:val="0"/>
                              <w:divBdr>
                                <w:top w:val="none" w:sz="0" w:space="0" w:color="auto"/>
                                <w:left w:val="none" w:sz="0" w:space="0" w:color="auto"/>
                                <w:bottom w:val="none" w:sz="0" w:space="0" w:color="auto"/>
                                <w:right w:val="none" w:sz="0" w:space="0" w:color="auto"/>
                              </w:divBdr>
                            </w:div>
                          </w:divsChild>
                        </w:div>
                        <w:div w:id="1623534608">
                          <w:marLeft w:val="0"/>
                          <w:marRight w:val="0"/>
                          <w:marTop w:val="0"/>
                          <w:marBottom w:val="0"/>
                          <w:divBdr>
                            <w:top w:val="none" w:sz="0" w:space="0" w:color="auto"/>
                            <w:left w:val="none" w:sz="0" w:space="0" w:color="auto"/>
                            <w:bottom w:val="none" w:sz="0" w:space="0" w:color="auto"/>
                            <w:right w:val="none" w:sz="0" w:space="0" w:color="auto"/>
                          </w:divBdr>
                          <w:divsChild>
                            <w:div w:id="13213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763573">
                      <w:marLeft w:val="0"/>
                      <w:marRight w:val="0"/>
                      <w:marTop w:val="0"/>
                      <w:marBottom w:val="0"/>
                      <w:divBdr>
                        <w:top w:val="none" w:sz="0" w:space="0" w:color="auto"/>
                        <w:left w:val="none" w:sz="0" w:space="0" w:color="auto"/>
                        <w:bottom w:val="none" w:sz="0" w:space="0" w:color="auto"/>
                        <w:right w:val="none" w:sz="0" w:space="0" w:color="auto"/>
                      </w:divBdr>
                      <w:divsChild>
                        <w:div w:id="667177907">
                          <w:marLeft w:val="0"/>
                          <w:marRight w:val="0"/>
                          <w:marTop w:val="0"/>
                          <w:marBottom w:val="0"/>
                          <w:divBdr>
                            <w:top w:val="none" w:sz="0" w:space="0" w:color="auto"/>
                            <w:left w:val="none" w:sz="0" w:space="0" w:color="auto"/>
                            <w:bottom w:val="none" w:sz="0" w:space="0" w:color="auto"/>
                            <w:right w:val="none" w:sz="0" w:space="0" w:color="auto"/>
                          </w:divBdr>
                        </w:div>
                        <w:div w:id="150757539">
                          <w:marLeft w:val="0"/>
                          <w:marRight w:val="0"/>
                          <w:marTop w:val="0"/>
                          <w:marBottom w:val="0"/>
                          <w:divBdr>
                            <w:top w:val="none" w:sz="0" w:space="0" w:color="auto"/>
                            <w:left w:val="none" w:sz="0" w:space="0" w:color="auto"/>
                            <w:bottom w:val="none" w:sz="0" w:space="0" w:color="auto"/>
                            <w:right w:val="none" w:sz="0" w:space="0" w:color="auto"/>
                          </w:divBdr>
                        </w:div>
                        <w:div w:id="1946033290">
                          <w:marLeft w:val="0"/>
                          <w:marRight w:val="0"/>
                          <w:marTop w:val="0"/>
                          <w:marBottom w:val="0"/>
                          <w:divBdr>
                            <w:top w:val="none" w:sz="0" w:space="0" w:color="auto"/>
                            <w:left w:val="none" w:sz="0" w:space="0" w:color="auto"/>
                            <w:bottom w:val="none" w:sz="0" w:space="0" w:color="auto"/>
                            <w:right w:val="none" w:sz="0" w:space="0" w:color="auto"/>
                          </w:divBdr>
                        </w:div>
                        <w:div w:id="194004353">
                          <w:marLeft w:val="0"/>
                          <w:marRight w:val="0"/>
                          <w:marTop w:val="0"/>
                          <w:marBottom w:val="0"/>
                          <w:divBdr>
                            <w:top w:val="none" w:sz="0" w:space="0" w:color="auto"/>
                            <w:left w:val="none" w:sz="0" w:space="0" w:color="auto"/>
                            <w:bottom w:val="none" w:sz="0" w:space="0" w:color="auto"/>
                            <w:right w:val="none" w:sz="0" w:space="0" w:color="auto"/>
                          </w:divBdr>
                        </w:div>
                        <w:div w:id="237061000">
                          <w:marLeft w:val="0"/>
                          <w:marRight w:val="0"/>
                          <w:marTop w:val="0"/>
                          <w:marBottom w:val="0"/>
                          <w:divBdr>
                            <w:top w:val="none" w:sz="0" w:space="0" w:color="auto"/>
                            <w:left w:val="none" w:sz="0" w:space="0" w:color="auto"/>
                            <w:bottom w:val="none" w:sz="0" w:space="0" w:color="auto"/>
                            <w:right w:val="none" w:sz="0" w:space="0" w:color="auto"/>
                          </w:divBdr>
                        </w:div>
                        <w:div w:id="57836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089895">
                  <w:marLeft w:val="0"/>
                  <w:marRight w:val="0"/>
                  <w:marTop w:val="0"/>
                  <w:marBottom w:val="0"/>
                  <w:divBdr>
                    <w:top w:val="none" w:sz="0" w:space="0" w:color="auto"/>
                    <w:left w:val="none" w:sz="0" w:space="0" w:color="auto"/>
                    <w:bottom w:val="none" w:sz="0" w:space="0" w:color="auto"/>
                    <w:right w:val="none" w:sz="0" w:space="0" w:color="auto"/>
                  </w:divBdr>
                  <w:divsChild>
                    <w:div w:id="410590746">
                      <w:marLeft w:val="0"/>
                      <w:marRight w:val="0"/>
                      <w:marTop w:val="0"/>
                      <w:marBottom w:val="0"/>
                      <w:divBdr>
                        <w:top w:val="none" w:sz="0" w:space="0" w:color="auto"/>
                        <w:left w:val="none" w:sz="0" w:space="0" w:color="auto"/>
                        <w:bottom w:val="none" w:sz="0" w:space="0" w:color="auto"/>
                        <w:right w:val="none" w:sz="0" w:space="0" w:color="auto"/>
                      </w:divBdr>
                    </w:div>
                    <w:div w:id="726957644">
                      <w:marLeft w:val="0"/>
                      <w:marRight w:val="0"/>
                      <w:marTop w:val="0"/>
                      <w:marBottom w:val="0"/>
                      <w:divBdr>
                        <w:top w:val="none" w:sz="0" w:space="0" w:color="auto"/>
                        <w:left w:val="none" w:sz="0" w:space="0" w:color="auto"/>
                        <w:bottom w:val="none" w:sz="0" w:space="0" w:color="auto"/>
                        <w:right w:val="none" w:sz="0" w:space="0" w:color="auto"/>
                      </w:divBdr>
                    </w:div>
                    <w:div w:id="18181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97919">
          <w:marLeft w:val="0"/>
          <w:marRight w:val="0"/>
          <w:marTop w:val="0"/>
          <w:marBottom w:val="0"/>
          <w:divBdr>
            <w:top w:val="none" w:sz="0" w:space="0" w:color="auto"/>
            <w:left w:val="none" w:sz="0" w:space="0" w:color="auto"/>
            <w:bottom w:val="none" w:sz="0" w:space="0" w:color="auto"/>
            <w:right w:val="none" w:sz="0" w:space="0" w:color="auto"/>
          </w:divBdr>
          <w:divsChild>
            <w:div w:id="896820615">
              <w:marLeft w:val="0"/>
              <w:marRight w:val="0"/>
              <w:marTop w:val="0"/>
              <w:marBottom w:val="0"/>
              <w:divBdr>
                <w:top w:val="none" w:sz="0" w:space="0" w:color="auto"/>
                <w:left w:val="none" w:sz="0" w:space="0" w:color="auto"/>
                <w:bottom w:val="none" w:sz="0" w:space="0" w:color="auto"/>
                <w:right w:val="none" w:sz="0" w:space="0" w:color="auto"/>
              </w:divBdr>
              <w:divsChild>
                <w:div w:id="110745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03476">
          <w:marLeft w:val="0"/>
          <w:marRight w:val="0"/>
          <w:marTop w:val="0"/>
          <w:marBottom w:val="0"/>
          <w:divBdr>
            <w:top w:val="none" w:sz="0" w:space="0" w:color="auto"/>
            <w:left w:val="none" w:sz="0" w:space="0" w:color="auto"/>
            <w:bottom w:val="none" w:sz="0" w:space="0" w:color="auto"/>
            <w:right w:val="none" w:sz="0" w:space="0" w:color="auto"/>
          </w:divBdr>
          <w:divsChild>
            <w:div w:id="589240044">
              <w:marLeft w:val="0"/>
              <w:marRight w:val="0"/>
              <w:marTop w:val="0"/>
              <w:marBottom w:val="0"/>
              <w:divBdr>
                <w:top w:val="none" w:sz="0" w:space="0" w:color="auto"/>
                <w:left w:val="none" w:sz="0" w:space="0" w:color="auto"/>
                <w:bottom w:val="none" w:sz="0" w:space="0" w:color="auto"/>
                <w:right w:val="none" w:sz="0" w:space="0" w:color="auto"/>
              </w:divBdr>
              <w:divsChild>
                <w:div w:id="303048831">
                  <w:marLeft w:val="0"/>
                  <w:marRight w:val="0"/>
                  <w:marTop w:val="0"/>
                  <w:marBottom w:val="0"/>
                  <w:divBdr>
                    <w:top w:val="none" w:sz="0" w:space="0" w:color="auto"/>
                    <w:left w:val="none" w:sz="0" w:space="0" w:color="auto"/>
                    <w:bottom w:val="none" w:sz="0" w:space="0" w:color="auto"/>
                    <w:right w:val="none" w:sz="0" w:space="0" w:color="auto"/>
                  </w:divBdr>
                  <w:divsChild>
                    <w:div w:id="1924605224">
                      <w:marLeft w:val="0"/>
                      <w:marRight w:val="0"/>
                      <w:marTop w:val="0"/>
                      <w:marBottom w:val="0"/>
                      <w:divBdr>
                        <w:top w:val="none" w:sz="0" w:space="0" w:color="auto"/>
                        <w:left w:val="none" w:sz="0" w:space="0" w:color="auto"/>
                        <w:bottom w:val="none" w:sz="0" w:space="0" w:color="auto"/>
                        <w:right w:val="none" w:sz="0" w:space="0" w:color="auto"/>
                      </w:divBdr>
                    </w:div>
                  </w:divsChild>
                </w:div>
                <w:div w:id="149760407">
                  <w:marLeft w:val="0"/>
                  <w:marRight w:val="0"/>
                  <w:marTop w:val="0"/>
                  <w:marBottom w:val="0"/>
                  <w:divBdr>
                    <w:top w:val="none" w:sz="0" w:space="0" w:color="auto"/>
                    <w:left w:val="none" w:sz="0" w:space="0" w:color="auto"/>
                    <w:bottom w:val="none" w:sz="0" w:space="0" w:color="auto"/>
                    <w:right w:val="none" w:sz="0" w:space="0" w:color="auto"/>
                  </w:divBdr>
                  <w:divsChild>
                    <w:div w:id="160856490">
                      <w:marLeft w:val="0"/>
                      <w:marRight w:val="0"/>
                      <w:marTop w:val="0"/>
                      <w:marBottom w:val="0"/>
                      <w:divBdr>
                        <w:top w:val="none" w:sz="0" w:space="0" w:color="auto"/>
                        <w:left w:val="none" w:sz="0" w:space="0" w:color="auto"/>
                        <w:bottom w:val="none" w:sz="0" w:space="0" w:color="auto"/>
                        <w:right w:val="none" w:sz="0" w:space="0" w:color="auto"/>
                      </w:divBdr>
                    </w:div>
                  </w:divsChild>
                </w:div>
                <w:div w:id="1273972482">
                  <w:marLeft w:val="0"/>
                  <w:marRight w:val="0"/>
                  <w:marTop w:val="0"/>
                  <w:marBottom w:val="0"/>
                  <w:divBdr>
                    <w:top w:val="none" w:sz="0" w:space="0" w:color="auto"/>
                    <w:left w:val="none" w:sz="0" w:space="0" w:color="auto"/>
                    <w:bottom w:val="none" w:sz="0" w:space="0" w:color="auto"/>
                    <w:right w:val="none" w:sz="0" w:space="0" w:color="auto"/>
                  </w:divBdr>
                  <w:divsChild>
                    <w:div w:id="1985617360">
                      <w:marLeft w:val="0"/>
                      <w:marRight w:val="0"/>
                      <w:marTop w:val="0"/>
                      <w:marBottom w:val="0"/>
                      <w:divBdr>
                        <w:top w:val="none" w:sz="0" w:space="0" w:color="auto"/>
                        <w:left w:val="none" w:sz="0" w:space="0" w:color="auto"/>
                        <w:bottom w:val="none" w:sz="0" w:space="0" w:color="auto"/>
                        <w:right w:val="none" w:sz="0" w:space="0" w:color="auto"/>
                      </w:divBdr>
                    </w:div>
                    <w:div w:id="1120152388">
                      <w:marLeft w:val="0"/>
                      <w:marRight w:val="0"/>
                      <w:marTop w:val="0"/>
                      <w:marBottom w:val="0"/>
                      <w:divBdr>
                        <w:top w:val="none" w:sz="0" w:space="0" w:color="auto"/>
                        <w:left w:val="none" w:sz="0" w:space="0" w:color="auto"/>
                        <w:bottom w:val="none" w:sz="0" w:space="0" w:color="auto"/>
                        <w:right w:val="none" w:sz="0" w:space="0" w:color="auto"/>
                      </w:divBdr>
                      <w:divsChild>
                        <w:div w:id="1658655063">
                          <w:marLeft w:val="0"/>
                          <w:marRight w:val="0"/>
                          <w:marTop w:val="0"/>
                          <w:marBottom w:val="0"/>
                          <w:divBdr>
                            <w:top w:val="none" w:sz="0" w:space="0" w:color="auto"/>
                            <w:left w:val="none" w:sz="0" w:space="0" w:color="auto"/>
                            <w:bottom w:val="none" w:sz="0" w:space="0" w:color="auto"/>
                            <w:right w:val="none" w:sz="0" w:space="0" w:color="auto"/>
                          </w:divBdr>
                        </w:div>
                      </w:divsChild>
                    </w:div>
                    <w:div w:id="979069745">
                      <w:marLeft w:val="0"/>
                      <w:marRight w:val="0"/>
                      <w:marTop w:val="0"/>
                      <w:marBottom w:val="0"/>
                      <w:divBdr>
                        <w:top w:val="none" w:sz="0" w:space="0" w:color="auto"/>
                        <w:left w:val="none" w:sz="0" w:space="0" w:color="auto"/>
                        <w:bottom w:val="none" w:sz="0" w:space="0" w:color="auto"/>
                        <w:right w:val="none" w:sz="0" w:space="0" w:color="auto"/>
                      </w:divBdr>
                      <w:divsChild>
                        <w:div w:id="583101689">
                          <w:marLeft w:val="0"/>
                          <w:marRight w:val="0"/>
                          <w:marTop w:val="0"/>
                          <w:marBottom w:val="0"/>
                          <w:divBdr>
                            <w:top w:val="none" w:sz="0" w:space="0" w:color="auto"/>
                            <w:left w:val="none" w:sz="0" w:space="0" w:color="auto"/>
                            <w:bottom w:val="none" w:sz="0" w:space="0" w:color="auto"/>
                            <w:right w:val="none" w:sz="0" w:space="0" w:color="auto"/>
                          </w:divBdr>
                        </w:div>
                      </w:divsChild>
                    </w:div>
                    <w:div w:id="1861507237">
                      <w:marLeft w:val="0"/>
                      <w:marRight w:val="0"/>
                      <w:marTop w:val="0"/>
                      <w:marBottom w:val="0"/>
                      <w:divBdr>
                        <w:top w:val="none" w:sz="0" w:space="0" w:color="auto"/>
                        <w:left w:val="none" w:sz="0" w:space="0" w:color="auto"/>
                        <w:bottom w:val="none" w:sz="0" w:space="0" w:color="auto"/>
                        <w:right w:val="none" w:sz="0" w:space="0" w:color="auto"/>
                      </w:divBdr>
                      <w:divsChild>
                        <w:div w:id="16147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12470">
          <w:marLeft w:val="0"/>
          <w:marRight w:val="0"/>
          <w:marTop w:val="0"/>
          <w:marBottom w:val="0"/>
          <w:divBdr>
            <w:top w:val="none" w:sz="0" w:space="0" w:color="auto"/>
            <w:left w:val="none" w:sz="0" w:space="0" w:color="auto"/>
            <w:bottom w:val="none" w:sz="0" w:space="0" w:color="auto"/>
            <w:right w:val="none" w:sz="0" w:space="0" w:color="auto"/>
          </w:divBdr>
          <w:divsChild>
            <w:div w:id="390081052">
              <w:marLeft w:val="0"/>
              <w:marRight w:val="0"/>
              <w:marTop w:val="0"/>
              <w:marBottom w:val="0"/>
              <w:divBdr>
                <w:top w:val="none" w:sz="0" w:space="0" w:color="auto"/>
                <w:left w:val="none" w:sz="0" w:space="0" w:color="auto"/>
                <w:bottom w:val="none" w:sz="0" w:space="0" w:color="auto"/>
                <w:right w:val="none" w:sz="0" w:space="0" w:color="auto"/>
              </w:divBdr>
              <w:divsChild>
                <w:div w:id="488181418">
                  <w:marLeft w:val="0"/>
                  <w:marRight w:val="0"/>
                  <w:marTop w:val="0"/>
                  <w:marBottom w:val="0"/>
                  <w:divBdr>
                    <w:top w:val="none" w:sz="0" w:space="0" w:color="auto"/>
                    <w:left w:val="none" w:sz="0" w:space="0" w:color="auto"/>
                    <w:bottom w:val="none" w:sz="0" w:space="0" w:color="auto"/>
                    <w:right w:val="none" w:sz="0" w:space="0" w:color="auto"/>
                  </w:divBdr>
                  <w:divsChild>
                    <w:div w:id="1887060793">
                      <w:marLeft w:val="0"/>
                      <w:marRight w:val="0"/>
                      <w:marTop w:val="0"/>
                      <w:marBottom w:val="0"/>
                      <w:divBdr>
                        <w:top w:val="none" w:sz="0" w:space="0" w:color="auto"/>
                        <w:left w:val="none" w:sz="0" w:space="0" w:color="auto"/>
                        <w:bottom w:val="none" w:sz="0" w:space="0" w:color="auto"/>
                        <w:right w:val="none" w:sz="0" w:space="0" w:color="auto"/>
                      </w:divBdr>
                      <w:divsChild>
                        <w:div w:id="457339902">
                          <w:marLeft w:val="0"/>
                          <w:marRight w:val="0"/>
                          <w:marTop w:val="0"/>
                          <w:marBottom w:val="0"/>
                          <w:divBdr>
                            <w:top w:val="none" w:sz="0" w:space="0" w:color="auto"/>
                            <w:left w:val="none" w:sz="0" w:space="0" w:color="auto"/>
                            <w:bottom w:val="none" w:sz="0" w:space="0" w:color="auto"/>
                            <w:right w:val="none" w:sz="0" w:space="0" w:color="auto"/>
                          </w:divBdr>
                        </w:div>
                      </w:divsChild>
                    </w:div>
                    <w:div w:id="951521405">
                      <w:marLeft w:val="0"/>
                      <w:marRight w:val="0"/>
                      <w:marTop w:val="0"/>
                      <w:marBottom w:val="0"/>
                      <w:divBdr>
                        <w:top w:val="none" w:sz="0" w:space="0" w:color="auto"/>
                        <w:left w:val="none" w:sz="0" w:space="0" w:color="auto"/>
                        <w:bottom w:val="none" w:sz="0" w:space="0" w:color="auto"/>
                        <w:right w:val="none" w:sz="0" w:space="0" w:color="auto"/>
                      </w:divBdr>
                      <w:divsChild>
                        <w:div w:id="2080667717">
                          <w:marLeft w:val="0"/>
                          <w:marRight w:val="0"/>
                          <w:marTop w:val="0"/>
                          <w:marBottom w:val="0"/>
                          <w:divBdr>
                            <w:top w:val="none" w:sz="0" w:space="0" w:color="auto"/>
                            <w:left w:val="none" w:sz="0" w:space="0" w:color="auto"/>
                            <w:bottom w:val="none" w:sz="0" w:space="0" w:color="auto"/>
                            <w:right w:val="none" w:sz="0" w:space="0" w:color="auto"/>
                          </w:divBdr>
                        </w:div>
                        <w:div w:id="11761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33633">
          <w:marLeft w:val="0"/>
          <w:marRight w:val="0"/>
          <w:marTop w:val="0"/>
          <w:marBottom w:val="0"/>
          <w:divBdr>
            <w:top w:val="none" w:sz="0" w:space="0" w:color="auto"/>
            <w:left w:val="none" w:sz="0" w:space="0" w:color="auto"/>
            <w:bottom w:val="none" w:sz="0" w:space="0" w:color="auto"/>
            <w:right w:val="none" w:sz="0" w:space="0" w:color="auto"/>
          </w:divBdr>
          <w:divsChild>
            <w:div w:id="14363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0316">
      <w:bodyDiv w:val="1"/>
      <w:marLeft w:val="0"/>
      <w:marRight w:val="0"/>
      <w:marTop w:val="0"/>
      <w:marBottom w:val="0"/>
      <w:divBdr>
        <w:top w:val="none" w:sz="0" w:space="0" w:color="auto"/>
        <w:left w:val="none" w:sz="0" w:space="0" w:color="auto"/>
        <w:bottom w:val="none" w:sz="0" w:space="0" w:color="auto"/>
        <w:right w:val="none" w:sz="0" w:space="0" w:color="auto"/>
      </w:divBdr>
      <w:divsChild>
        <w:div w:id="1322853113">
          <w:marLeft w:val="0"/>
          <w:marRight w:val="0"/>
          <w:marTop w:val="0"/>
          <w:marBottom w:val="0"/>
          <w:divBdr>
            <w:top w:val="none" w:sz="0" w:space="0" w:color="auto"/>
            <w:left w:val="none" w:sz="0" w:space="0" w:color="auto"/>
            <w:bottom w:val="none" w:sz="0" w:space="0" w:color="auto"/>
            <w:right w:val="none" w:sz="0" w:space="0" w:color="auto"/>
          </w:divBdr>
          <w:divsChild>
            <w:div w:id="270279971">
              <w:marLeft w:val="0"/>
              <w:marRight w:val="0"/>
              <w:marTop w:val="0"/>
              <w:marBottom w:val="0"/>
              <w:divBdr>
                <w:top w:val="none" w:sz="0" w:space="0" w:color="auto"/>
                <w:left w:val="none" w:sz="0" w:space="0" w:color="auto"/>
                <w:bottom w:val="none" w:sz="0" w:space="0" w:color="auto"/>
                <w:right w:val="none" w:sz="0" w:space="0" w:color="auto"/>
              </w:divBdr>
              <w:divsChild>
                <w:div w:id="1876116922">
                  <w:marLeft w:val="0"/>
                  <w:marRight w:val="0"/>
                  <w:marTop w:val="0"/>
                  <w:marBottom w:val="0"/>
                  <w:divBdr>
                    <w:top w:val="none" w:sz="0" w:space="0" w:color="auto"/>
                    <w:left w:val="none" w:sz="0" w:space="0" w:color="auto"/>
                    <w:bottom w:val="none" w:sz="0" w:space="0" w:color="auto"/>
                    <w:right w:val="none" w:sz="0" w:space="0" w:color="auto"/>
                  </w:divBdr>
                </w:div>
              </w:divsChild>
            </w:div>
            <w:div w:id="1311058755">
              <w:marLeft w:val="0"/>
              <w:marRight w:val="0"/>
              <w:marTop w:val="0"/>
              <w:marBottom w:val="0"/>
              <w:divBdr>
                <w:top w:val="none" w:sz="0" w:space="0" w:color="auto"/>
                <w:left w:val="none" w:sz="0" w:space="0" w:color="auto"/>
                <w:bottom w:val="none" w:sz="0" w:space="0" w:color="auto"/>
                <w:right w:val="none" w:sz="0" w:space="0" w:color="auto"/>
              </w:divBdr>
            </w:div>
          </w:divsChild>
        </w:div>
        <w:div w:id="742407823">
          <w:marLeft w:val="0"/>
          <w:marRight w:val="0"/>
          <w:marTop w:val="0"/>
          <w:marBottom w:val="0"/>
          <w:divBdr>
            <w:top w:val="none" w:sz="0" w:space="0" w:color="auto"/>
            <w:left w:val="none" w:sz="0" w:space="0" w:color="auto"/>
            <w:bottom w:val="none" w:sz="0" w:space="0" w:color="auto"/>
            <w:right w:val="none" w:sz="0" w:space="0" w:color="auto"/>
          </w:divBdr>
          <w:divsChild>
            <w:div w:id="90534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710589">
      <w:bodyDiv w:val="1"/>
      <w:marLeft w:val="0"/>
      <w:marRight w:val="0"/>
      <w:marTop w:val="0"/>
      <w:marBottom w:val="0"/>
      <w:divBdr>
        <w:top w:val="none" w:sz="0" w:space="0" w:color="auto"/>
        <w:left w:val="none" w:sz="0" w:space="0" w:color="auto"/>
        <w:bottom w:val="none" w:sz="0" w:space="0" w:color="auto"/>
        <w:right w:val="none" w:sz="0" w:space="0" w:color="auto"/>
      </w:divBdr>
      <w:divsChild>
        <w:div w:id="1224488190">
          <w:marLeft w:val="0"/>
          <w:marRight w:val="0"/>
          <w:marTop w:val="0"/>
          <w:marBottom w:val="0"/>
          <w:divBdr>
            <w:top w:val="none" w:sz="0" w:space="0" w:color="auto"/>
            <w:left w:val="none" w:sz="0" w:space="0" w:color="auto"/>
            <w:bottom w:val="none" w:sz="0" w:space="0" w:color="auto"/>
            <w:right w:val="none" w:sz="0" w:space="0" w:color="auto"/>
          </w:divBdr>
          <w:divsChild>
            <w:div w:id="2107529077">
              <w:marLeft w:val="0"/>
              <w:marRight w:val="0"/>
              <w:marTop w:val="0"/>
              <w:marBottom w:val="0"/>
              <w:divBdr>
                <w:top w:val="none" w:sz="0" w:space="0" w:color="auto"/>
                <w:left w:val="none" w:sz="0" w:space="0" w:color="auto"/>
                <w:bottom w:val="none" w:sz="0" w:space="0" w:color="auto"/>
                <w:right w:val="none" w:sz="0" w:space="0" w:color="auto"/>
              </w:divBdr>
              <w:divsChild>
                <w:div w:id="661813824">
                  <w:marLeft w:val="0"/>
                  <w:marRight w:val="0"/>
                  <w:marTop w:val="0"/>
                  <w:marBottom w:val="0"/>
                  <w:divBdr>
                    <w:top w:val="none" w:sz="0" w:space="0" w:color="auto"/>
                    <w:left w:val="none" w:sz="0" w:space="0" w:color="auto"/>
                    <w:bottom w:val="none" w:sz="0" w:space="0" w:color="auto"/>
                    <w:right w:val="none" w:sz="0" w:space="0" w:color="auto"/>
                  </w:divBdr>
                </w:div>
                <w:div w:id="523980118">
                  <w:marLeft w:val="0"/>
                  <w:marRight w:val="0"/>
                  <w:marTop w:val="0"/>
                  <w:marBottom w:val="0"/>
                  <w:divBdr>
                    <w:top w:val="none" w:sz="0" w:space="0" w:color="auto"/>
                    <w:left w:val="none" w:sz="0" w:space="0" w:color="auto"/>
                    <w:bottom w:val="none" w:sz="0" w:space="0" w:color="auto"/>
                    <w:right w:val="none" w:sz="0" w:space="0" w:color="auto"/>
                  </w:divBdr>
                  <w:divsChild>
                    <w:div w:id="736627636">
                      <w:marLeft w:val="0"/>
                      <w:marRight w:val="0"/>
                      <w:marTop w:val="0"/>
                      <w:marBottom w:val="0"/>
                      <w:divBdr>
                        <w:top w:val="none" w:sz="0" w:space="0" w:color="auto"/>
                        <w:left w:val="none" w:sz="0" w:space="0" w:color="auto"/>
                        <w:bottom w:val="none" w:sz="0" w:space="0" w:color="auto"/>
                        <w:right w:val="none" w:sz="0" w:space="0" w:color="auto"/>
                      </w:divBdr>
                      <w:divsChild>
                        <w:div w:id="338580785">
                          <w:marLeft w:val="0"/>
                          <w:marRight w:val="0"/>
                          <w:marTop w:val="0"/>
                          <w:marBottom w:val="0"/>
                          <w:divBdr>
                            <w:top w:val="none" w:sz="0" w:space="0" w:color="auto"/>
                            <w:left w:val="none" w:sz="0" w:space="0" w:color="auto"/>
                            <w:bottom w:val="none" w:sz="0" w:space="0" w:color="auto"/>
                            <w:right w:val="none" w:sz="0" w:space="0" w:color="auto"/>
                          </w:divBdr>
                        </w:div>
                        <w:div w:id="2145539169">
                          <w:marLeft w:val="0"/>
                          <w:marRight w:val="0"/>
                          <w:marTop w:val="0"/>
                          <w:marBottom w:val="0"/>
                          <w:divBdr>
                            <w:top w:val="none" w:sz="0" w:space="0" w:color="auto"/>
                            <w:left w:val="none" w:sz="0" w:space="0" w:color="auto"/>
                            <w:bottom w:val="none" w:sz="0" w:space="0" w:color="auto"/>
                            <w:right w:val="none" w:sz="0" w:space="0" w:color="auto"/>
                          </w:divBdr>
                          <w:divsChild>
                            <w:div w:id="1904756178">
                              <w:marLeft w:val="0"/>
                              <w:marRight w:val="0"/>
                              <w:marTop w:val="0"/>
                              <w:marBottom w:val="0"/>
                              <w:divBdr>
                                <w:top w:val="none" w:sz="0" w:space="0" w:color="auto"/>
                                <w:left w:val="none" w:sz="0" w:space="0" w:color="auto"/>
                                <w:bottom w:val="none" w:sz="0" w:space="0" w:color="auto"/>
                                <w:right w:val="none" w:sz="0" w:space="0" w:color="auto"/>
                              </w:divBdr>
                            </w:div>
                            <w:div w:id="529877752">
                              <w:marLeft w:val="0"/>
                              <w:marRight w:val="0"/>
                              <w:marTop w:val="0"/>
                              <w:marBottom w:val="0"/>
                              <w:divBdr>
                                <w:top w:val="none" w:sz="0" w:space="0" w:color="auto"/>
                                <w:left w:val="none" w:sz="0" w:space="0" w:color="auto"/>
                                <w:bottom w:val="none" w:sz="0" w:space="0" w:color="auto"/>
                                <w:right w:val="none" w:sz="0" w:space="0" w:color="auto"/>
                              </w:divBdr>
                            </w:div>
                            <w:div w:id="98481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080271">
                      <w:marLeft w:val="0"/>
                      <w:marRight w:val="0"/>
                      <w:marTop w:val="0"/>
                      <w:marBottom w:val="0"/>
                      <w:divBdr>
                        <w:top w:val="none" w:sz="0" w:space="0" w:color="auto"/>
                        <w:left w:val="none" w:sz="0" w:space="0" w:color="auto"/>
                        <w:bottom w:val="none" w:sz="0" w:space="0" w:color="auto"/>
                        <w:right w:val="none" w:sz="0" w:space="0" w:color="auto"/>
                      </w:divBdr>
                      <w:divsChild>
                        <w:div w:id="158620008">
                          <w:marLeft w:val="0"/>
                          <w:marRight w:val="0"/>
                          <w:marTop w:val="0"/>
                          <w:marBottom w:val="0"/>
                          <w:divBdr>
                            <w:top w:val="none" w:sz="0" w:space="0" w:color="auto"/>
                            <w:left w:val="none" w:sz="0" w:space="0" w:color="auto"/>
                            <w:bottom w:val="none" w:sz="0" w:space="0" w:color="auto"/>
                            <w:right w:val="none" w:sz="0" w:space="0" w:color="auto"/>
                          </w:divBdr>
                        </w:div>
                        <w:div w:id="787432672">
                          <w:marLeft w:val="0"/>
                          <w:marRight w:val="0"/>
                          <w:marTop w:val="0"/>
                          <w:marBottom w:val="0"/>
                          <w:divBdr>
                            <w:top w:val="none" w:sz="0" w:space="0" w:color="auto"/>
                            <w:left w:val="none" w:sz="0" w:space="0" w:color="auto"/>
                            <w:bottom w:val="none" w:sz="0" w:space="0" w:color="auto"/>
                            <w:right w:val="none" w:sz="0" w:space="0" w:color="auto"/>
                          </w:divBdr>
                          <w:divsChild>
                            <w:div w:id="540829505">
                              <w:marLeft w:val="0"/>
                              <w:marRight w:val="0"/>
                              <w:marTop w:val="0"/>
                              <w:marBottom w:val="0"/>
                              <w:divBdr>
                                <w:top w:val="none" w:sz="0" w:space="0" w:color="auto"/>
                                <w:left w:val="none" w:sz="0" w:space="0" w:color="auto"/>
                                <w:bottom w:val="none" w:sz="0" w:space="0" w:color="auto"/>
                                <w:right w:val="none" w:sz="0" w:space="0" w:color="auto"/>
                              </w:divBdr>
                            </w:div>
                            <w:div w:id="1356076830">
                              <w:marLeft w:val="0"/>
                              <w:marRight w:val="0"/>
                              <w:marTop w:val="0"/>
                              <w:marBottom w:val="0"/>
                              <w:divBdr>
                                <w:top w:val="none" w:sz="0" w:space="0" w:color="auto"/>
                                <w:left w:val="none" w:sz="0" w:space="0" w:color="auto"/>
                                <w:bottom w:val="none" w:sz="0" w:space="0" w:color="auto"/>
                                <w:right w:val="none" w:sz="0" w:space="0" w:color="auto"/>
                              </w:divBdr>
                            </w:div>
                            <w:div w:id="38758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9502">
                      <w:marLeft w:val="0"/>
                      <w:marRight w:val="0"/>
                      <w:marTop w:val="0"/>
                      <w:marBottom w:val="0"/>
                      <w:divBdr>
                        <w:top w:val="none" w:sz="0" w:space="0" w:color="auto"/>
                        <w:left w:val="none" w:sz="0" w:space="0" w:color="auto"/>
                        <w:bottom w:val="none" w:sz="0" w:space="0" w:color="auto"/>
                        <w:right w:val="none" w:sz="0" w:space="0" w:color="auto"/>
                      </w:divBdr>
                      <w:divsChild>
                        <w:div w:id="616300591">
                          <w:marLeft w:val="0"/>
                          <w:marRight w:val="0"/>
                          <w:marTop w:val="0"/>
                          <w:marBottom w:val="0"/>
                          <w:divBdr>
                            <w:top w:val="none" w:sz="0" w:space="0" w:color="auto"/>
                            <w:left w:val="none" w:sz="0" w:space="0" w:color="auto"/>
                            <w:bottom w:val="none" w:sz="0" w:space="0" w:color="auto"/>
                            <w:right w:val="none" w:sz="0" w:space="0" w:color="auto"/>
                          </w:divBdr>
                        </w:div>
                        <w:div w:id="1918855817">
                          <w:marLeft w:val="0"/>
                          <w:marRight w:val="0"/>
                          <w:marTop w:val="0"/>
                          <w:marBottom w:val="0"/>
                          <w:divBdr>
                            <w:top w:val="none" w:sz="0" w:space="0" w:color="auto"/>
                            <w:left w:val="none" w:sz="0" w:space="0" w:color="auto"/>
                            <w:bottom w:val="none" w:sz="0" w:space="0" w:color="auto"/>
                            <w:right w:val="none" w:sz="0" w:space="0" w:color="auto"/>
                          </w:divBdr>
                          <w:divsChild>
                            <w:div w:id="711998631">
                              <w:marLeft w:val="0"/>
                              <w:marRight w:val="0"/>
                              <w:marTop w:val="0"/>
                              <w:marBottom w:val="0"/>
                              <w:divBdr>
                                <w:top w:val="none" w:sz="0" w:space="0" w:color="auto"/>
                                <w:left w:val="none" w:sz="0" w:space="0" w:color="auto"/>
                                <w:bottom w:val="none" w:sz="0" w:space="0" w:color="auto"/>
                                <w:right w:val="none" w:sz="0" w:space="0" w:color="auto"/>
                              </w:divBdr>
                            </w:div>
                            <w:div w:id="1913008745">
                              <w:marLeft w:val="0"/>
                              <w:marRight w:val="0"/>
                              <w:marTop w:val="0"/>
                              <w:marBottom w:val="0"/>
                              <w:divBdr>
                                <w:top w:val="none" w:sz="0" w:space="0" w:color="auto"/>
                                <w:left w:val="none" w:sz="0" w:space="0" w:color="auto"/>
                                <w:bottom w:val="none" w:sz="0" w:space="0" w:color="auto"/>
                                <w:right w:val="none" w:sz="0" w:space="0" w:color="auto"/>
                              </w:divBdr>
                            </w:div>
                          </w:divsChild>
                        </w:div>
                        <w:div w:id="126551869">
                          <w:marLeft w:val="0"/>
                          <w:marRight w:val="0"/>
                          <w:marTop w:val="0"/>
                          <w:marBottom w:val="0"/>
                          <w:divBdr>
                            <w:top w:val="none" w:sz="0" w:space="0" w:color="auto"/>
                            <w:left w:val="none" w:sz="0" w:space="0" w:color="auto"/>
                            <w:bottom w:val="none" w:sz="0" w:space="0" w:color="auto"/>
                            <w:right w:val="none" w:sz="0" w:space="0" w:color="auto"/>
                          </w:divBdr>
                          <w:divsChild>
                            <w:div w:id="18652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739724">
                      <w:marLeft w:val="0"/>
                      <w:marRight w:val="0"/>
                      <w:marTop w:val="0"/>
                      <w:marBottom w:val="0"/>
                      <w:divBdr>
                        <w:top w:val="none" w:sz="0" w:space="0" w:color="auto"/>
                        <w:left w:val="none" w:sz="0" w:space="0" w:color="auto"/>
                        <w:bottom w:val="none" w:sz="0" w:space="0" w:color="auto"/>
                        <w:right w:val="none" w:sz="0" w:space="0" w:color="auto"/>
                      </w:divBdr>
                      <w:divsChild>
                        <w:div w:id="893396885">
                          <w:marLeft w:val="0"/>
                          <w:marRight w:val="0"/>
                          <w:marTop w:val="0"/>
                          <w:marBottom w:val="0"/>
                          <w:divBdr>
                            <w:top w:val="none" w:sz="0" w:space="0" w:color="auto"/>
                            <w:left w:val="none" w:sz="0" w:space="0" w:color="auto"/>
                            <w:bottom w:val="none" w:sz="0" w:space="0" w:color="auto"/>
                            <w:right w:val="none" w:sz="0" w:space="0" w:color="auto"/>
                          </w:divBdr>
                        </w:div>
                        <w:div w:id="2049134962">
                          <w:marLeft w:val="0"/>
                          <w:marRight w:val="0"/>
                          <w:marTop w:val="0"/>
                          <w:marBottom w:val="0"/>
                          <w:divBdr>
                            <w:top w:val="none" w:sz="0" w:space="0" w:color="auto"/>
                            <w:left w:val="none" w:sz="0" w:space="0" w:color="auto"/>
                            <w:bottom w:val="none" w:sz="0" w:space="0" w:color="auto"/>
                            <w:right w:val="none" w:sz="0" w:space="0" w:color="auto"/>
                          </w:divBdr>
                        </w:div>
                        <w:div w:id="600844501">
                          <w:marLeft w:val="0"/>
                          <w:marRight w:val="0"/>
                          <w:marTop w:val="0"/>
                          <w:marBottom w:val="0"/>
                          <w:divBdr>
                            <w:top w:val="none" w:sz="0" w:space="0" w:color="auto"/>
                            <w:left w:val="none" w:sz="0" w:space="0" w:color="auto"/>
                            <w:bottom w:val="none" w:sz="0" w:space="0" w:color="auto"/>
                            <w:right w:val="none" w:sz="0" w:space="0" w:color="auto"/>
                          </w:divBdr>
                        </w:div>
                        <w:div w:id="1959556891">
                          <w:marLeft w:val="0"/>
                          <w:marRight w:val="0"/>
                          <w:marTop w:val="0"/>
                          <w:marBottom w:val="0"/>
                          <w:divBdr>
                            <w:top w:val="none" w:sz="0" w:space="0" w:color="auto"/>
                            <w:left w:val="none" w:sz="0" w:space="0" w:color="auto"/>
                            <w:bottom w:val="none" w:sz="0" w:space="0" w:color="auto"/>
                            <w:right w:val="none" w:sz="0" w:space="0" w:color="auto"/>
                          </w:divBdr>
                        </w:div>
                        <w:div w:id="1978562326">
                          <w:marLeft w:val="0"/>
                          <w:marRight w:val="0"/>
                          <w:marTop w:val="0"/>
                          <w:marBottom w:val="0"/>
                          <w:divBdr>
                            <w:top w:val="none" w:sz="0" w:space="0" w:color="auto"/>
                            <w:left w:val="none" w:sz="0" w:space="0" w:color="auto"/>
                            <w:bottom w:val="none" w:sz="0" w:space="0" w:color="auto"/>
                            <w:right w:val="none" w:sz="0" w:space="0" w:color="auto"/>
                          </w:divBdr>
                        </w:div>
                        <w:div w:id="1049652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701872">
                  <w:marLeft w:val="0"/>
                  <w:marRight w:val="0"/>
                  <w:marTop w:val="0"/>
                  <w:marBottom w:val="0"/>
                  <w:divBdr>
                    <w:top w:val="none" w:sz="0" w:space="0" w:color="auto"/>
                    <w:left w:val="none" w:sz="0" w:space="0" w:color="auto"/>
                    <w:bottom w:val="none" w:sz="0" w:space="0" w:color="auto"/>
                    <w:right w:val="none" w:sz="0" w:space="0" w:color="auto"/>
                  </w:divBdr>
                  <w:divsChild>
                    <w:div w:id="134027017">
                      <w:marLeft w:val="0"/>
                      <w:marRight w:val="0"/>
                      <w:marTop w:val="0"/>
                      <w:marBottom w:val="0"/>
                      <w:divBdr>
                        <w:top w:val="none" w:sz="0" w:space="0" w:color="auto"/>
                        <w:left w:val="none" w:sz="0" w:space="0" w:color="auto"/>
                        <w:bottom w:val="none" w:sz="0" w:space="0" w:color="auto"/>
                        <w:right w:val="none" w:sz="0" w:space="0" w:color="auto"/>
                      </w:divBdr>
                    </w:div>
                    <w:div w:id="1253123061">
                      <w:marLeft w:val="0"/>
                      <w:marRight w:val="0"/>
                      <w:marTop w:val="0"/>
                      <w:marBottom w:val="0"/>
                      <w:divBdr>
                        <w:top w:val="none" w:sz="0" w:space="0" w:color="auto"/>
                        <w:left w:val="none" w:sz="0" w:space="0" w:color="auto"/>
                        <w:bottom w:val="none" w:sz="0" w:space="0" w:color="auto"/>
                        <w:right w:val="none" w:sz="0" w:space="0" w:color="auto"/>
                      </w:divBdr>
                    </w:div>
                    <w:div w:id="141967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3711297">
          <w:marLeft w:val="0"/>
          <w:marRight w:val="0"/>
          <w:marTop w:val="0"/>
          <w:marBottom w:val="0"/>
          <w:divBdr>
            <w:top w:val="none" w:sz="0" w:space="0" w:color="auto"/>
            <w:left w:val="none" w:sz="0" w:space="0" w:color="auto"/>
            <w:bottom w:val="none" w:sz="0" w:space="0" w:color="auto"/>
            <w:right w:val="none" w:sz="0" w:space="0" w:color="auto"/>
          </w:divBdr>
          <w:divsChild>
            <w:div w:id="1532454311">
              <w:marLeft w:val="0"/>
              <w:marRight w:val="0"/>
              <w:marTop w:val="0"/>
              <w:marBottom w:val="0"/>
              <w:divBdr>
                <w:top w:val="none" w:sz="0" w:space="0" w:color="auto"/>
                <w:left w:val="none" w:sz="0" w:space="0" w:color="auto"/>
                <w:bottom w:val="none" w:sz="0" w:space="0" w:color="auto"/>
                <w:right w:val="none" w:sz="0" w:space="0" w:color="auto"/>
              </w:divBdr>
              <w:divsChild>
                <w:div w:id="1130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568624">
          <w:marLeft w:val="0"/>
          <w:marRight w:val="0"/>
          <w:marTop w:val="0"/>
          <w:marBottom w:val="0"/>
          <w:divBdr>
            <w:top w:val="none" w:sz="0" w:space="0" w:color="auto"/>
            <w:left w:val="none" w:sz="0" w:space="0" w:color="auto"/>
            <w:bottom w:val="none" w:sz="0" w:space="0" w:color="auto"/>
            <w:right w:val="none" w:sz="0" w:space="0" w:color="auto"/>
          </w:divBdr>
          <w:divsChild>
            <w:div w:id="379868635">
              <w:marLeft w:val="0"/>
              <w:marRight w:val="0"/>
              <w:marTop w:val="0"/>
              <w:marBottom w:val="0"/>
              <w:divBdr>
                <w:top w:val="none" w:sz="0" w:space="0" w:color="auto"/>
                <w:left w:val="none" w:sz="0" w:space="0" w:color="auto"/>
                <w:bottom w:val="none" w:sz="0" w:space="0" w:color="auto"/>
                <w:right w:val="none" w:sz="0" w:space="0" w:color="auto"/>
              </w:divBdr>
              <w:divsChild>
                <w:div w:id="655760906">
                  <w:marLeft w:val="0"/>
                  <w:marRight w:val="0"/>
                  <w:marTop w:val="0"/>
                  <w:marBottom w:val="0"/>
                  <w:divBdr>
                    <w:top w:val="none" w:sz="0" w:space="0" w:color="auto"/>
                    <w:left w:val="none" w:sz="0" w:space="0" w:color="auto"/>
                    <w:bottom w:val="none" w:sz="0" w:space="0" w:color="auto"/>
                    <w:right w:val="none" w:sz="0" w:space="0" w:color="auto"/>
                  </w:divBdr>
                  <w:divsChild>
                    <w:div w:id="1036470808">
                      <w:marLeft w:val="0"/>
                      <w:marRight w:val="0"/>
                      <w:marTop w:val="0"/>
                      <w:marBottom w:val="0"/>
                      <w:divBdr>
                        <w:top w:val="none" w:sz="0" w:space="0" w:color="auto"/>
                        <w:left w:val="none" w:sz="0" w:space="0" w:color="auto"/>
                        <w:bottom w:val="none" w:sz="0" w:space="0" w:color="auto"/>
                        <w:right w:val="none" w:sz="0" w:space="0" w:color="auto"/>
                      </w:divBdr>
                    </w:div>
                  </w:divsChild>
                </w:div>
                <w:div w:id="1623029575">
                  <w:marLeft w:val="0"/>
                  <w:marRight w:val="0"/>
                  <w:marTop w:val="0"/>
                  <w:marBottom w:val="0"/>
                  <w:divBdr>
                    <w:top w:val="none" w:sz="0" w:space="0" w:color="auto"/>
                    <w:left w:val="none" w:sz="0" w:space="0" w:color="auto"/>
                    <w:bottom w:val="none" w:sz="0" w:space="0" w:color="auto"/>
                    <w:right w:val="none" w:sz="0" w:space="0" w:color="auto"/>
                  </w:divBdr>
                  <w:divsChild>
                    <w:div w:id="609437787">
                      <w:marLeft w:val="0"/>
                      <w:marRight w:val="0"/>
                      <w:marTop w:val="0"/>
                      <w:marBottom w:val="0"/>
                      <w:divBdr>
                        <w:top w:val="none" w:sz="0" w:space="0" w:color="auto"/>
                        <w:left w:val="none" w:sz="0" w:space="0" w:color="auto"/>
                        <w:bottom w:val="none" w:sz="0" w:space="0" w:color="auto"/>
                        <w:right w:val="none" w:sz="0" w:space="0" w:color="auto"/>
                      </w:divBdr>
                    </w:div>
                  </w:divsChild>
                </w:div>
                <w:div w:id="1777367763">
                  <w:marLeft w:val="0"/>
                  <w:marRight w:val="0"/>
                  <w:marTop w:val="0"/>
                  <w:marBottom w:val="0"/>
                  <w:divBdr>
                    <w:top w:val="none" w:sz="0" w:space="0" w:color="auto"/>
                    <w:left w:val="none" w:sz="0" w:space="0" w:color="auto"/>
                    <w:bottom w:val="none" w:sz="0" w:space="0" w:color="auto"/>
                    <w:right w:val="none" w:sz="0" w:space="0" w:color="auto"/>
                  </w:divBdr>
                  <w:divsChild>
                    <w:div w:id="689726523">
                      <w:marLeft w:val="0"/>
                      <w:marRight w:val="0"/>
                      <w:marTop w:val="0"/>
                      <w:marBottom w:val="0"/>
                      <w:divBdr>
                        <w:top w:val="none" w:sz="0" w:space="0" w:color="auto"/>
                        <w:left w:val="none" w:sz="0" w:space="0" w:color="auto"/>
                        <w:bottom w:val="none" w:sz="0" w:space="0" w:color="auto"/>
                        <w:right w:val="none" w:sz="0" w:space="0" w:color="auto"/>
                      </w:divBdr>
                    </w:div>
                    <w:div w:id="1449083602">
                      <w:marLeft w:val="0"/>
                      <w:marRight w:val="0"/>
                      <w:marTop w:val="0"/>
                      <w:marBottom w:val="0"/>
                      <w:divBdr>
                        <w:top w:val="none" w:sz="0" w:space="0" w:color="auto"/>
                        <w:left w:val="none" w:sz="0" w:space="0" w:color="auto"/>
                        <w:bottom w:val="none" w:sz="0" w:space="0" w:color="auto"/>
                        <w:right w:val="none" w:sz="0" w:space="0" w:color="auto"/>
                      </w:divBdr>
                      <w:divsChild>
                        <w:div w:id="1258051809">
                          <w:marLeft w:val="0"/>
                          <w:marRight w:val="0"/>
                          <w:marTop w:val="0"/>
                          <w:marBottom w:val="0"/>
                          <w:divBdr>
                            <w:top w:val="none" w:sz="0" w:space="0" w:color="auto"/>
                            <w:left w:val="none" w:sz="0" w:space="0" w:color="auto"/>
                            <w:bottom w:val="none" w:sz="0" w:space="0" w:color="auto"/>
                            <w:right w:val="none" w:sz="0" w:space="0" w:color="auto"/>
                          </w:divBdr>
                        </w:div>
                      </w:divsChild>
                    </w:div>
                    <w:div w:id="576475762">
                      <w:marLeft w:val="0"/>
                      <w:marRight w:val="0"/>
                      <w:marTop w:val="0"/>
                      <w:marBottom w:val="0"/>
                      <w:divBdr>
                        <w:top w:val="none" w:sz="0" w:space="0" w:color="auto"/>
                        <w:left w:val="none" w:sz="0" w:space="0" w:color="auto"/>
                        <w:bottom w:val="none" w:sz="0" w:space="0" w:color="auto"/>
                        <w:right w:val="none" w:sz="0" w:space="0" w:color="auto"/>
                      </w:divBdr>
                      <w:divsChild>
                        <w:div w:id="1607301096">
                          <w:marLeft w:val="0"/>
                          <w:marRight w:val="0"/>
                          <w:marTop w:val="0"/>
                          <w:marBottom w:val="0"/>
                          <w:divBdr>
                            <w:top w:val="none" w:sz="0" w:space="0" w:color="auto"/>
                            <w:left w:val="none" w:sz="0" w:space="0" w:color="auto"/>
                            <w:bottom w:val="none" w:sz="0" w:space="0" w:color="auto"/>
                            <w:right w:val="none" w:sz="0" w:space="0" w:color="auto"/>
                          </w:divBdr>
                        </w:div>
                      </w:divsChild>
                    </w:div>
                    <w:div w:id="285821183">
                      <w:marLeft w:val="0"/>
                      <w:marRight w:val="0"/>
                      <w:marTop w:val="0"/>
                      <w:marBottom w:val="0"/>
                      <w:divBdr>
                        <w:top w:val="none" w:sz="0" w:space="0" w:color="auto"/>
                        <w:left w:val="none" w:sz="0" w:space="0" w:color="auto"/>
                        <w:bottom w:val="none" w:sz="0" w:space="0" w:color="auto"/>
                        <w:right w:val="none" w:sz="0" w:space="0" w:color="auto"/>
                      </w:divBdr>
                      <w:divsChild>
                        <w:div w:id="12619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8738130">
          <w:marLeft w:val="0"/>
          <w:marRight w:val="0"/>
          <w:marTop w:val="0"/>
          <w:marBottom w:val="0"/>
          <w:divBdr>
            <w:top w:val="none" w:sz="0" w:space="0" w:color="auto"/>
            <w:left w:val="none" w:sz="0" w:space="0" w:color="auto"/>
            <w:bottom w:val="none" w:sz="0" w:space="0" w:color="auto"/>
            <w:right w:val="none" w:sz="0" w:space="0" w:color="auto"/>
          </w:divBdr>
          <w:divsChild>
            <w:div w:id="1415977132">
              <w:marLeft w:val="0"/>
              <w:marRight w:val="0"/>
              <w:marTop w:val="0"/>
              <w:marBottom w:val="0"/>
              <w:divBdr>
                <w:top w:val="none" w:sz="0" w:space="0" w:color="auto"/>
                <w:left w:val="none" w:sz="0" w:space="0" w:color="auto"/>
                <w:bottom w:val="none" w:sz="0" w:space="0" w:color="auto"/>
                <w:right w:val="none" w:sz="0" w:space="0" w:color="auto"/>
              </w:divBdr>
              <w:divsChild>
                <w:div w:id="224461349">
                  <w:marLeft w:val="0"/>
                  <w:marRight w:val="0"/>
                  <w:marTop w:val="0"/>
                  <w:marBottom w:val="0"/>
                  <w:divBdr>
                    <w:top w:val="none" w:sz="0" w:space="0" w:color="auto"/>
                    <w:left w:val="none" w:sz="0" w:space="0" w:color="auto"/>
                    <w:bottom w:val="none" w:sz="0" w:space="0" w:color="auto"/>
                    <w:right w:val="none" w:sz="0" w:space="0" w:color="auto"/>
                  </w:divBdr>
                  <w:divsChild>
                    <w:div w:id="2064405888">
                      <w:marLeft w:val="0"/>
                      <w:marRight w:val="0"/>
                      <w:marTop w:val="0"/>
                      <w:marBottom w:val="0"/>
                      <w:divBdr>
                        <w:top w:val="none" w:sz="0" w:space="0" w:color="auto"/>
                        <w:left w:val="none" w:sz="0" w:space="0" w:color="auto"/>
                        <w:bottom w:val="none" w:sz="0" w:space="0" w:color="auto"/>
                        <w:right w:val="none" w:sz="0" w:space="0" w:color="auto"/>
                      </w:divBdr>
                      <w:divsChild>
                        <w:div w:id="1137575893">
                          <w:marLeft w:val="0"/>
                          <w:marRight w:val="0"/>
                          <w:marTop w:val="0"/>
                          <w:marBottom w:val="0"/>
                          <w:divBdr>
                            <w:top w:val="none" w:sz="0" w:space="0" w:color="auto"/>
                            <w:left w:val="none" w:sz="0" w:space="0" w:color="auto"/>
                            <w:bottom w:val="none" w:sz="0" w:space="0" w:color="auto"/>
                            <w:right w:val="none" w:sz="0" w:space="0" w:color="auto"/>
                          </w:divBdr>
                        </w:div>
                      </w:divsChild>
                    </w:div>
                    <w:div w:id="1653215664">
                      <w:marLeft w:val="0"/>
                      <w:marRight w:val="0"/>
                      <w:marTop w:val="0"/>
                      <w:marBottom w:val="0"/>
                      <w:divBdr>
                        <w:top w:val="none" w:sz="0" w:space="0" w:color="auto"/>
                        <w:left w:val="none" w:sz="0" w:space="0" w:color="auto"/>
                        <w:bottom w:val="none" w:sz="0" w:space="0" w:color="auto"/>
                        <w:right w:val="none" w:sz="0" w:space="0" w:color="auto"/>
                      </w:divBdr>
                      <w:divsChild>
                        <w:div w:id="538519179">
                          <w:marLeft w:val="0"/>
                          <w:marRight w:val="0"/>
                          <w:marTop w:val="0"/>
                          <w:marBottom w:val="0"/>
                          <w:divBdr>
                            <w:top w:val="none" w:sz="0" w:space="0" w:color="auto"/>
                            <w:left w:val="none" w:sz="0" w:space="0" w:color="auto"/>
                            <w:bottom w:val="none" w:sz="0" w:space="0" w:color="auto"/>
                            <w:right w:val="none" w:sz="0" w:space="0" w:color="auto"/>
                          </w:divBdr>
                        </w:div>
                        <w:div w:id="280036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1801598">
          <w:marLeft w:val="0"/>
          <w:marRight w:val="0"/>
          <w:marTop w:val="0"/>
          <w:marBottom w:val="0"/>
          <w:divBdr>
            <w:top w:val="none" w:sz="0" w:space="0" w:color="auto"/>
            <w:left w:val="none" w:sz="0" w:space="0" w:color="auto"/>
            <w:bottom w:val="none" w:sz="0" w:space="0" w:color="auto"/>
            <w:right w:val="none" w:sz="0" w:space="0" w:color="auto"/>
          </w:divBdr>
          <w:divsChild>
            <w:div w:id="192382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44972">
      <w:bodyDiv w:val="1"/>
      <w:marLeft w:val="0"/>
      <w:marRight w:val="0"/>
      <w:marTop w:val="0"/>
      <w:marBottom w:val="0"/>
      <w:divBdr>
        <w:top w:val="none" w:sz="0" w:space="0" w:color="auto"/>
        <w:left w:val="none" w:sz="0" w:space="0" w:color="auto"/>
        <w:bottom w:val="none" w:sz="0" w:space="0" w:color="auto"/>
        <w:right w:val="none" w:sz="0" w:space="0" w:color="auto"/>
      </w:divBdr>
      <w:divsChild>
        <w:div w:id="748892804">
          <w:marLeft w:val="0"/>
          <w:marRight w:val="0"/>
          <w:marTop w:val="0"/>
          <w:marBottom w:val="0"/>
          <w:divBdr>
            <w:top w:val="none" w:sz="0" w:space="0" w:color="auto"/>
            <w:left w:val="none" w:sz="0" w:space="0" w:color="auto"/>
            <w:bottom w:val="none" w:sz="0" w:space="0" w:color="auto"/>
            <w:right w:val="none" w:sz="0" w:space="0" w:color="auto"/>
          </w:divBdr>
        </w:div>
      </w:divsChild>
    </w:div>
    <w:div w:id="797333652">
      <w:bodyDiv w:val="1"/>
      <w:marLeft w:val="0"/>
      <w:marRight w:val="0"/>
      <w:marTop w:val="0"/>
      <w:marBottom w:val="0"/>
      <w:divBdr>
        <w:top w:val="none" w:sz="0" w:space="0" w:color="auto"/>
        <w:left w:val="none" w:sz="0" w:space="0" w:color="auto"/>
        <w:bottom w:val="none" w:sz="0" w:space="0" w:color="auto"/>
        <w:right w:val="none" w:sz="0" w:space="0" w:color="auto"/>
      </w:divBdr>
      <w:divsChild>
        <w:div w:id="578830626">
          <w:marLeft w:val="0"/>
          <w:marRight w:val="0"/>
          <w:marTop w:val="0"/>
          <w:marBottom w:val="0"/>
          <w:divBdr>
            <w:top w:val="none" w:sz="0" w:space="0" w:color="auto"/>
            <w:left w:val="none" w:sz="0" w:space="0" w:color="auto"/>
            <w:bottom w:val="none" w:sz="0" w:space="0" w:color="auto"/>
            <w:right w:val="none" w:sz="0" w:space="0" w:color="auto"/>
          </w:divBdr>
          <w:divsChild>
            <w:div w:id="210533264">
              <w:marLeft w:val="0"/>
              <w:marRight w:val="0"/>
              <w:marTop w:val="0"/>
              <w:marBottom w:val="0"/>
              <w:divBdr>
                <w:top w:val="none" w:sz="0" w:space="0" w:color="auto"/>
                <w:left w:val="none" w:sz="0" w:space="0" w:color="auto"/>
                <w:bottom w:val="none" w:sz="0" w:space="0" w:color="auto"/>
                <w:right w:val="none" w:sz="0" w:space="0" w:color="auto"/>
              </w:divBdr>
              <w:divsChild>
                <w:div w:id="1511483816">
                  <w:marLeft w:val="0"/>
                  <w:marRight w:val="0"/>
                  <w:marTop w:val="0"/>
                  <w:marBottom w:val="0"/>
                  <w:divBdr>
                    <w:top w:val="none" w:sz="0" w:space="0" w:color="auto"/>
                    <w:left w:val="none" w:sz="0" w:space="0" w:color="auto"/>
                    <w:bottom w:val="none" w:sz="0" w:space="0" w:color="auto"/>
                    <w:right w:val="none" w:sz="0" w:space="0" w:color="auto"/>
                  </w:divBdr>
                </w:div>
              </w:divsChild>
            </w:div>
            <w:div w:id="2008702313">
              <w:marLeft w:val="0"/>
              <w:marRight w:val="0"/>
              <w:marTop w:val="0"/>
              <w:marBottom w:val="0"/>
              <w:divBdr>
                <w:top w:val="none" w:sz="0" w:space="0" w:color="auto"/>
                <w:left w:val="none" w:sz="0" w:space="0" w:color="auto"/>
                <w:bottom w:val="none" w:sz="0" w:space="0" w:color="auto"/>
                <w:right w:val="none" w:sz="0" w:space="0" w:color="auto"/>
              </w:divBdr>
            </w:div>
          </w:divsChild>
        </w:div>
        <w:div w:id="1448084353">
          <w:marLeft w:val="0"/>
          <w:marRight w:val="0"/>
          <w:marTop w:val="0"/>
          <w:marBottom w:val="0"/>
          <w:divBdr>
            <w:top w:val="none" w:sz="0" w:space="0" w:color="auto"/>
            <w:left w:val="none" w:sz="0" w:space="0" w:color="auto"/>
            <w:bottom w:val="none" w:sz="0" w:space="0" w:color="auto"/>
            <w:right w:val="none" w:sz="0" w:space="0" w:color="auto"/>
          </w:divBdr>
          <w:divsChild>
            <w:div w:id="1152477832">
              <w:marLeft w:val="0"/>
              <w:marRight w:val="0"/>
              <w:marTop w:val="0"/>
              <w:marBottom w:val="0"/>
              <w:divBdr>
                <w:top w:val="none" w:sz="0" w:space="0" w:color="auto"/>
                <w:left w:val="none" w:sz="0" w:space="0" w:color="auto"/>
                <w:bottom w:val="none" w:sz="0" w:space="0" w:color="auto"/>
                <w:right w:val="none" w:sz="0" w:space="0" w:color="auto"/>
              </w:divBdr>
            </w:div>
            <w:div w:id="1506439622">
              <w:marLeft w:val="0"/>
              <w:marRight w:val="0"/>
              <w:marTop w:val="0"/>
              <w:marBottom w:val="0"/>
              <w:divBdr>
                <w:top w:val="none" w:sz="0" w:space="0" w:color="auto"/>
                <w:left w:val="none" w:sz="0" w:space="0" w:color="auto"/>
                <w:bottom w:val="none" w:sz="0" w:space="0" w:color="auto"/>
                <w:right w:val="none" w:sz="0" w:space="0" w:color="auto"/>
              </w:divBdr>
            </w:div>
          </w:divsChild>
        </w:div>
        <w:div w:id="1898973182">
          <w:marLeft w:val="0"/>
          <w:marRight w:val="0"/>
          <w:marTop w:val="0"/>
          <w:marBottom w:val="0"/>
          <w:divBdr>
            <w:top w:val="none" w:sz="0" w:space="0" w:color="auto"/>
            <w:left w:val="none" w:sz="0" w:space="0" w:color="auto"/>
            <w:bottom w:val="none" w:sz="0" w:space="0" w:color="auto"/>
            <w:right w:val="none" w:sz="0" w:space="0" w:color="auto"/>
          </w:divBdr>
          <w:divsChild>
            <w:div w:id="187846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67313">
      <w:bodyDiv w:val="1"/>
      <w:marLeft w:val="0"/>
      <w:marRight w:val="0"/>
      <w:marTop w:val="0"/>
      <w:marBottom w:val="0"/>
      <w:divBdr>
        <w:top w:val="none" w:sz="0" w:space="0" w:color="auto"/>
        <w:left w:val="none" w:sz="0" w:space="0" w:color="auto"/>
        <w:bottom w:val="none" w:sz="0" w:space="0" w:color="auto"/>
        <w:right w:val="none" w:sz="0" w:space="0" w:color="auto"/>
      </w:divBdr>
      <w:divsChild>
        <w:div w:id="10617557">
          <w:marLeft w:val="0"/>
          <w:marRight w:val="0"/>
          <w:marTop w:val="0"/>
          <w:marBottom w:val="0"/>
          <w:divBdr>
            <w:top w:val="none" w:sz="0" w:space="0" w:color="auto"/>
            <w:left w:val="none" w:sz="0" w:space="0" w:color="auto"/>
            <w:bottom w:val="none" w:sz="0" w:space="0" w:color="auto"/>
            <w:right w:val="none" w:sz="0" w:space="0" w:color="auto"/>
          </w:divBdr>
          <w:divsChild>
            <w:div w:id="714936281">
              <w:marLeft w:val="0"/>
              <w:marRight w:val="0"/>
              <w:marTop w:val="0"/>
              <w:marBottom w:val="0"/>
              <w:divBdr>
                <w:top w:val="none" w:sz="0" w:space="0" w:color="auto"/>
                <w:left w:val="none" w:sz="0" w:space="0" w:color="auto"/>
                <w:bottom w:val="none" w:sz="0" w:space="0" w:color="auto"/>
                <w:right w:val="none" w:sz="0" w:space="0" w:color="auto"/>
              </w:divBdr>
            </w:div>
          </w:divsChild>
        </w:div>
        <w:div w:id="666790046">
          <w:marLeft w:val="0"/>
          <w:marRight w:val="0"/>
          <w:marTop w:val="0"/>
          <w:marBottom w:val="0"/>
          <w:divBdr>
            <w:top w:val="none" w:sz="0" w:space="0" w:color="auto"/>
            <w:left w:val="none" w:sz="0" w:space="0" w:color="auto"/>
            <w:bottom w:val="none" w:sz="0" w:space="0" w:color="auto"/>
            <w:right w:val="none" w:sz="0" w:space="0" w:color="auto"/>
          </w:divBdr>
        </w:div>
        <w:div w:id="51199543">
          <w:marLeft w:val="0"/>
          <w:marRight w:val="0"/>
          <w:marTop w:val="0"/>
          <w:marBottom w:val="0"/>
          <w:divBdr>
            <w:top w:val="none" w:sz="0" w:space="0" w:color="auto"/>
            <w:left w:val="none" w:sz="0" w:space="0" w:color="auto"/>
            <w:bottom w:val="none" w:sz="0" w:space="0" w:color="auto"/>
            <w:right w:val="none" w:sz="0" w:space="0" w:color="auto"/>
          </w:divBdr>
        </w:div>
        <w:div w:id="257907399">
          <w:marLeft w:val="0"/>
          <w:marRight w:val="0"/>
          <w:marTop w:val="0"/>
          <w:marBottom w:val="0"/>
          <w:divBdr>
            <w:top w:val="none" w:sz="0" w:space="0" w:color="auto"/>
            <w:left w:val="none" w:sz="0" w:space="0" w:color="auto"/>
            <w:bottom w:val="none" w:sz="0" w:space="0" w:color="auto"/>
            <w:right w:val="none" w:sz="0" w:space="0" w:color="auto"/>
          </w:divBdr>
          <w:divsChild>
            <w:div w:id="785152182">
              <w:marLeft w:val="0"/>
              <w:marRight w:val="0"/>
              <w:marTop w:val="0"/>
              <w:marBottom w:val="0"/>
              <w:divBdr>
                <w:top w:val="none" w:sz="0" w:space="0" w:color="auto"/>
                <w:left w:val="none" w:sz="0" w:space="0" w:color="auto"/>
                <w:bottom w:val="none" w:sz="0" w:space="0" w:color="auto"/>
                <w:right w:val="none" w:sz="0" w:space="0" w:color="auto"/>
              </w:divBdr>
              <w:divsChild>
                <w:div w:id="162831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200023">
      <w:bodyDiv w:val="1"/>
      <w:marLeft w:val="0"/>
      <w:marRight w:val="0"/>
      <w:marTop w:val="0"/>
      <w:marBottom w:val="0"/>
      <w:divBdr>
        <w:top w:val="none" w:sz="0" w:space="0" w:color="auto"/>
        <w:left w:val="none" w:sz="0" w:space="0" w:color="auto"/>
        <w:bottom w:val="none" w:sz="0" w:space="0" w:color="auto"/>
        <w:right w:val="none" w:sz="0" w:space="0" w:color="auto"/>
      </w:divBdr>
      <w:divsChild>
        <w:div w:id="38825965">
          <w:marLeft w:val="0"/>
          <w:marRight w:val="0"/>
          <w:marTop w:val="0"/>
          <w:marBottom w:val="0"/>
          <w:divBdr>
            <w:top w:val="none" w:sz="0" w:space="0" w:color="auto"/>
            <w:left w:val="none" w:sz="0" w:space="0" w:color="auto"/>
            <w:bottom w:val="none" w:sz="0" w:space="0" w:color="auto"/>
            <w:right w:val="none" w:sz="0" w:space="0" w:color="auto"/>
          </w:divBdr>
          <w:divsChild>
            <w:div w:id="358357164">
              <w:marLeft w:val="0"/>
              <w:marRight w:val="0"/>
              <w:marTop w:val="0"/>
              <w:marBottom w:val="0"/>
              <w:divBdr>
                <w:top w:val="none" w:sz="0" w:space="0" w:color="auto"/>
                <w:left w:val="none" w:sz="0" w:space="0" w:color="auto"/>
                <w:bottom w:val="none" w:sz="0" w:space="0" w:color="auto"/>
                <w:right w:val="none" w:sz="0" w:space="0" w:color="auto"/>
              </w:divBdr>
              <w:divsChild>
                <w:div w:id="1837374830">
                  <w:marLeft w:val="0"/>
                  <w:marRight w:val="0"/>
                  <w:marTop w:val="0"/>
                  <w:marBottom w:val="0"/>
                  <w:divBdr>
                    <w:top w:val="none" w:sz="0" w:space="0" w:color="auto"/>
                    <w:left w:val="none" w:sz="0" w:space="0" w:color="auto"/>
                    <w:bottom w:val="none" w:sz="0" w:space="0" w:color="auto"/>
                    <w:right w:val="none" w:sz="0" w:space="0" w:color="auto"/>
                  </w:divBdr>
                </w:div>
              </w:divsChild>
            </w:div>
            <w:div w:id="292176140">
              <w:marLeft w:val="0"/>
              <w:marRight w:val="0"/>
              <w:marTop w:val="0"/>
              <w:marBottom w:val="0"/>
              <w:divBdr>
                <w:top w:val="none" w:sz="0" w:space="0" w:color="auto"/>
                <w:left w:val="none" w:sz="0" w:space="0" w:color="auto"/>
                <w:bottom w:val="none" w:sz="0" w:space="0" w:color="auto"/>
                <w:right w:val="none" w:sz="0" w:space="0" w:color="auto"/>
              </w:divBdr>
            </w:div>
          </w:divsChild>
        </w:div>
        <w:div w:id="900561903">
          <w:marLeft w:val="0"/>
          <w:marRight w:val="0"/>
          <w:marTop w:val="0"/>
          <w:marBottom w:val="0"/>
          <w:divBdr>
            <w:top w:val="none" w:sz="0" w:space="0" w:color="auto"/>
            <w:left w:val="none" w:sz="0" w:space="0" w:color="auto"/>
            <w:bottom w:val="none" w:sz="0" w:space="0" w:color="auto"/>
            <w:right w:val="none" w:sz="0" w:space="0" w:color="auto"/>
          </w:divBdr>
          <w:divsChild>
            <w:div w:id="183849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4859">
      <w:bodyDiv w:val="1"/>
      <w:marLeft w:val="0"/>
      <w:marRight w:val="0"/>
      <w:marTop w:val="0"/>
      <w:marBottom w:val="0"/>
      <w:divBdr>
        <w:top w:val="none" w:sz="0" w:space="0" w:color="auto"/>
        <w:left w:val="none" w:sz="0" w:space="0" w:color="auto"/>
        <w:bottom w:val="none" w:sz="0" w:space="0" w:color="auto"/>
        <w:right w:val="none" w:sz="0" w:space="0" w:color="auto"/>
      </w:divBdr>
      <w:divsChild>
        <w:div w:id="1210996897">
          <w:marLeft w:val="0"/>
          <w:marRight w:val="0"/>
          <w:marTop w:val="0"/>
          <w:marBottom w:val="0"/>
          <w:divBdr>
            <w:top w:val="none" w:sz="0" w:space="0" w:color="auto"/>
            <w:left w:val="none" w:sz="0" w:space="0" w:color="auto"/>
            <w:bottom w:val="none" w:sz="0" w:space="0" w:color="auto"/>
            <w:right w:val="none" w:sz="0" w:space="0" w:color="auto"/>
          </w:divBdr>
        </w:div>
      </w:divsChild>
    </w:div>
    <w:div w:id="1471820900">
      <w:bodyDiv w:val="1"/>
      <w:marLeft w:val="0"/>
      <w:marRight w:val="0"/>
      <w:marTop w:val="0"/>
      <w:marBottom w:val="0"/>
      <w:divBdr>
        <w:top w:val="none" w:sz="0" w:space="0" w:color="auto"/>
        <w:left w:val="none" w:sz="0" w:space="0" w:color="auto"/>
        <w:bottom w:val="none" w:sz="0" w:space="0" w:color="auto"/>
        <w:right w:val="none" w:sz="0" w:space="0" w:color="auto"/>
      </w:divBdr>
      <w:divsChild>
        <w:div w:id="1916546620">
          <w:marLeft w:val="0"/>
          <w:marRight w:val="0"/>
          <w:marTop w:val="0"/>
          <w:marBottom w:val="0"/>
          <w:divBdr>
            <w:top w:val="none" w:sz="0" w:space="0" w:color="auto"/>
            <w:left w:val="none" w:sz="0" w:space="0" w:color="auto"/>
            <w:bottom w:val="none" w:sz="0" w:space="0" w:color="auto"/>
            <w:right w:val="none" w:sz="0" w:space="0" w:color="auto"/>
          </w:divBdr>
          <w:divsChild>
            <w:div w:id="1214927971">
              <w:marLeft w:val="0"/>
              <w:marRight w:val="0"/>
              <w:marTop w:val="0"/>
              <w:marBottom w:val="0"/>
              <w:divBdr>
                <w:top w:val="none" w:sz="0" w:space="0" w:color="auto"/>
                <w:left w:val="none" w:sz="0" w:space="0" w:color="auto"/>
                <w:bottom w:val="none" w:sz="0" w:space="0" w:color="auto"/>
                <w:right w:val="none" w:sz="0" w:space="0" w:color="auto"/>
              </w:divBdr>
              <w:divsChild>
                <w:div w:id="671493971">
                  <w:marLeft w:val="0"/>
                  <w:marRight w:val="0"/>
                  <w:marTop w:val="0"/>
                  <w:marBottom w:val="0"/>
                  <w:divBdr>
                    <w:top w:val="none" w:sz="0" w:space="0" w:color="auto"/>
                    <w:left w:val="none" w:sz="0" w:space="0" w:color="auto"/>
                    <w:bottom w:val="none" w:sz="0" w:space="0" w:color="auto"/>
                    <w:right w:val="none" w:sz="0" w:space="0" w:color="auto"/>
                  </w:divBdr>
                  <w:divsChild>
                    <w:div w:id="2031104078">
                      <w:marLeft w:val="0"/>
                      <w:marRight w:val="0"/>
                      <w:marTop w:val="0"/>
                      <w:marBottom w:val="0"/>
                      <w:divBdr>
                        <w:top w:val="none" w:sz="0" w:space="0" w:color="auto"/>
                        <w:left w:val="none" w:sz="0" w:space="0" w:color="auto"/>
                        <w:bottom w:val="none" w:sz="0" w:space="0" w:color="auto"/>
                        <w:right w:val="none" w:sz="0" w:space="0" w:color="auto"/>
                      </w:divBdr>
                    </w:div>
                  </w:divsChild>
                </w:div>
                <w:div w:id="1923368773">
                  <w:marLeft w:val="0"/>
                  <w:marRight w:val="0"/>
                  <w:marTop w:val="0"/>
                  <w:marBottom w:val="0"/>
                  <w:divBdr>
                    <w:top w:val="none" w:sz="0" w:space="0" w:color="auto"/>
                    <w:left w:val="none" w:sz="0" w:space="0" w:color="auto"/>
                    <w:bottom w:val="none" w:sz="0" w:space="0" w:color="auto"/>
                    <w:right w:val="none" w:sz="0" w:space="0" w:color="auto"/>
                  </w:divBdr>
                  <w:divsChild>
                    <w:div w:id="19762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824574">
          <w:marLeft w:val="0"/>
          <w:marRight w:val="0"/>
          <w:marTop w:val="0"/>
          <w:marBottom w:val="0"/>
          <w:divBdr>
            <w:top w:val="none" w:sz="0" w:space="0" w:color="auto"/>
            <w:left w:val="none" w:sz="0" w:space="0" w:color="auto"/>
            <w:bottom w:val="none" w:sz="0" w:space="0" w:color="auto"/>
            <w:right w:val="none" w:sz="0" w:space="0" w:color="auto"/>
          </w:divBdr>
          <w:divsChild>
            <w:div w:id="1822384715">
              <w:marLeft w:val="0"/>
              <w:marRight w:val="0"/>
              <w:marTop w:val="0"/>
              <w:marBottom w:val="0"/>
              <w:divBdr>
                <w:top w:val="none" w:sz="0" w:space="0" w:color="auto"/>
                <w:left w:val="none" w:sz="0" w:space="0" w:color="auto"/>
                <w:bottom w:val="none" w:sz="0" w:space="0" w:color="auto"/>
                <w:right w:val="none" w:sz="0" w:space="0" w:color="auto"/>
              </w:divBdr>
            </w:div>
            <w:div w:id="1794320684">
              <w:marLeft w:val="0"/>
              <w:marRight w:val="0"/>
              <w:marTop w:val="0"/>
              <w:marBottom w:val="0"/>
              <w:divBdr>
                <w:top w:val="none" w:sz="0" w:space="0" w:color="auto"/>
                <w:left w:val="none" w:sz="0" w:space="0" w:color="auto"/>
                <w:bottom w:val="none" w:sz="0" w:space="0" w:color="auto"/>
                <w:right w:val="none" w:sz="0" w:space="0" w:color="auto"/>
              </w:divBdr>
            </w:div>
            <w:div w:id="1587112895">
              <w:marLeft w:val="0"/>
              <w:marRight w:val="0"/>
              <w:marTop w:val="0"/>
              <w:marBottom w:val="0"/>
              <w:divBdr>
                <w:top w:val="none" w:sz="0" w:space="0" w:color="auto"/>
                <w:left w:val="none" w:sz="0" w:space="0" w:color="auto"/>
                <w:bottom w:val="none" w:sz="0" w:space="0" w:color="auto"/>
                <w:right w:val="none" w:sz="0" w:space="0" w:color="auto"/>
              </w:divBdr>
            </w:div>
            <w:div w:id="666178018">
              <w:marLeft w:val="0"/>
              <w:marRight w:val="0"/>
              <w:marTop w:val="0"/>
              <w:marBottom w:val="0"/>
              <w:divBdr>
                <w:top w:val="none" w:sz="0" w:space="0" w:color="auto"/>
                <w:left w:val="none" w:sz="0" w:space="0" w:color="auto"/>
                <w:bottom w:val="none" w:sz="0" w:space="0" w:color="auto"/>
                <w:right w:val="none" w:sz="0" w:space="0" w:color="auto"/>
              </w:divBdr>
            </w:div>
            <w:div w:id="1420521443">
              <w:marLeft w:val="0"/>
              <w:marRight w:val="0"/>
              <w:marTop w:val="0"/>
              <w:marBottom w:val="0"/>
              <w:divBdr>
                <w:top w:val="none" w:sz="0" w:space="0" w:color="auto"/>
                <w:left w:val="none" w:sz="0" w:space="0" w:color="auto"/>
                <w:bottom w:val="none" w:sz="0" w:space="0" w:color="auto"/>
                <w:right w:val="none" w:sz="0" w:space="0" w:color="auto"/>
              </w:divBdr>
            </w:div>
            <w:div w:id="822936874">
              <w:marLeft w:val="0"/>
              <w:marRight w:val="0"/>
              <w:marTop w:val="0"/>
              <w:marBottom w:val="0"/>
              <w:divBdr>
                <w:top w:val="none" w:sz="0" w:space="0" w:color="auto"/>
                <w:left w:val="none" w:sz="0" w:space="0" w:color="auto"/>
                <w:bottom w:val="none" w:sz="0" w:space="0" w:color="auto"/>
                <w:right w:val="none" w:sz="0" w:space="0" w:color="auto"/>
              </w:divBdr>
            </w:div>
            <w:div w:id="728768158">
              <w:marLeft w:val="0"/>
              <w:marRight w:val="0"/>
              <w:marTop w:val="0"/>
              <w:marBottom w:val="0"/>
              <w:divBdr>
                <w:top w:val="none" w:sz="0" w:space="0" w:color="auto"/>
                <w:left w:val="none" w:sz="0" w:space="0" w:color="auto"/>
                <w:bottom w:val="none" w:sz="0" w:space="0" w:color="auto"/>
                <w:right w:val="none" w:sz="0" w:space="0" w:color="auto"/>
              </w:divBdr>
            </w:div>
            <w:div w:id="837773201">
              <w:marLeft w:val="0"/>
              <w:marRight w:val="0"/>
              <w:marTop w:val="0"/>
              <w:marBottom w:val="0"/>
              <w:divBdr>
                <w:top w:val="none" w:sz="0" w:space="0" w:color="auto"/>
                <w:left w:val="none" w:sz="0" w:space="0" w:color="auto"/>
                <w:bottom w:val="none" w:sz="0" w:space="0" w:color="auto"/>
                <w:right w:val="none" w:sz="0" w:space="0" w:color="auto"/>
              </w:divBdr>
            </w:div>
            <w:div w:id="1145660338">
              <w:marLeft w:val="0"/>
              <w:marRight w:val="0"/>
              <w:marTop w:val="0"/>
              <w:marBottom w:val="0"/>
              <w:divBdr>
                <w:top w:val="none" w:sz="0" w:space="0" w:color="auto"/>
                <w:left w:val="none" w:sz="0" w:space="0" w:color="auto"/>
                <w:bottom w:val="none" w:sz="0" w:space="0" w:color="auto"/>
                <w:right w:val="none" w:sz="0" w:space="0" w:color="auto"/>
              </w:divBdr>
              <w:divsChild>
                <w:div w:id="4860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569611">
      <w:bodyDiv w:val="1"/>
      <w:marLeft w:val="0"/>
      <w:marRight w:val="0"/>
      <w:marTop w:val="0"/>
      <w:marBottom w:val="0"/>
      <w:divBdr>
        <w:top w:val="none" w:sz="0" w:space="0" w:color="auto"/>
        <w:left w:val="none" w:sz="0" w:space="0" w:color="auto"/>
        <w:bottom w:val="none" w:sz="0" w:space="0" w:color="auto"/>
        <w:right w:val="none" w:sz="0" w:space="0" w:color="auto"/>
      </w:divBdr>
      <w:divsChild>
        <w:div w:id="929121125">
          <w:marLeft w:val="0"/>
          <w:marRight w:val="0"/>
          <w:marTop w:val="0"/>
          <w:marBottom w:val="0"/>
          <w:divBdr>
            <w:top w:val="none" w:sz="0" w:space="0" w:color="auto"/>
            <w:left w:val="none" w:sz="0" w:space="0" w:color="auto"/>
            <w:bottom w:val="none" w:sz="0" w:space="0" w:color="auto"/>
            <w:right w:val="none" w:sz="0" w:space="0" w:color="auto"/>
          </w:divBdr>
          <w:divsChild>
            <w:div w:id="1676151036">
              <w:marLeft w:val="0"/>
              <w:marRight w:val="0"/>
              <w:marTop w:val="0"/>
              <w:marBottom w:val="0"/>
              <w:divBdr>
                <w:top w:val="none" w:sz="0" w:space="0" w:color="auto"/>
                <w:left w:val="none" w:sz="0" w:space="0" w:color="auto"/>
                <w:bottom w:val="none" w:sz="0" w:space="0" w:color="auto"/>
                <w:right w:val="none" w:sz="0" w:space="0" w:color="auto"/>
              </w:divBdr>
              <w:divsChild>
                <w:div w:id="169612458">
                  <w:marLeft w:val="0"/>
                  <w:marRight w:val="0"/>
                  <w:marTop w:val="0"/>
                  <w:marBottom w:val="0"/>
                  <w:divBdr>
                    <w:top w:val="none" w:sz="0" w:space="0" w:color="auto"/>
                    <w:left w:val="none" w:sz="0" w:space="0" w:color="auto"/>
                    <w:bottom w:val="none" w:sz="0" w:space="0" w:color="auto"/>
                    <w:right w:val="none" w:sz="0" w:space="0" w:color="auto"/>
                  </w:divBdr>
                  <w:divsChild>
                    <w:div w:id="268975362">
                      <w:marLeft w:val="0"/>
                      <w:marRight w:val="0"/>
                      <w:marTop w:val="0"/>
                      <w:marBottom w:val="0"/>
                      <w:divBdr>
                        <w:top w:val="none" w:sz="0" w:space="0" w:color="auto"/>
                        <w:left w:val="none" w:sz="0" w:space="0" w:color="auto"/>
                        <w:bottom w:val="none" w:sz="0" w:space="0" w:color="auto"/>
                        <w:right w:val="none" w:sz="0" w:space="0" w:color="auto"/>
                      </w:divBdr>
                    </w:div>
                  </w:divsChild>
                </w:div>
                <w:div w:id="242565924">
                  <w:marLeft w:val="0"/>
                  <w:marRight w:val="0"/>
                  <w:marTop w:val="0"/>
                  <w:marBottom w:val="0"/>
                  <w:divBdr>
                    <w:top w:val="none" w:sz="0" w:space="0" w:color="auto"/>
                    <w:left w:val="none" w:sz="0" w:space="0" w:color="auto"/>
                    <w:bottom w:val="none" w:sz="0" w:space="0" w:color="auto"/>
                    <w:right w:val="none" w:sz="0" w:space="0" w:color="auto"/>
                  </w:divBdr>
                  <w:divsChild>
                    <w:div w:id="151973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462114">
          <w:marLeft w:val="0"/>
          <w:marRight w:val="0"/>
          <w:marTop w:val="0"/>
          <w:marBottom w:val="0"/>
          <w:divBdr>
            <w:top w:val="none" w:sz="0" w:space="0" w:color="auto"/>
            <w:left w:val="none" w:sz="0" w:space="0" w:color="auto"/>
            <w:bottom w:val="none" w:sz="0" w:space="0" w:color="auto"/>
            <w:right w:val="none" w:sz="0" w:space="0" w:color="auto"/>
          </w:divBdr>
          <w:divsChild>
            <w:div w:id="1114520820">
              <w:marLeft w:val="0"/>
              <w:marRight w:val="0"/>
              <w:marTop w:val="0"/>
              <w:marBottom w:val="0"/>
              <w:divBdr>
                <w:top w:val="none" w:sz="0" w:space="0" w:color="auto"/>
                <w:left w:val="none" w:sz="0" w:space="0" w:color="auto"/>
                <w:bottom w:val="none" w:sz="0" w:space="0" w:color="auto"/>
                <w:right w:val="none" w:sz="0" w:space="0" w:color="auto"/>
              </w:divBdr>
            </w:div>
            <w:div w:id="2081714403">
              <w:marLeft w:val="0"/>
              <w:marRight w:val="0"/>
              <w:marTop w:val="0"/>
              <w:marBottom w:val="0"/>
              <w:divBdr>
                <w:top w:val="none" w:sz="0" w:space="0" w:color="auto"/>
                <w:left w:val="none" w:sz="0" w:space="0" w:color="auto"/>
                <w:bottom w:val="none" w:sz="0" w:space="0" w:color="auto"/>
                <w:right w:val="none" w:sz="0" w:space="0" w:color="auto"/>
              </w:divBdr>
            </w:div>
            <w:div w:id="882864171">
              <w:marLeft w:val="0"/>
              <w:marRight w:val="0"/>
              <w:marTop w:val="0"/>
              <w:marBottom w:val="0"/>
              <w:divBdr>
                <w:top w:val="none" w:sz="0" w:space="0" w:color="auto"/>
                <w:left w:val="none" w:sz="0" w:space="0" w:color="auto"/>
                <w:bottom w:val="none" w:sz="0" w:space="0" w:color="auto"/>
                <w:right w:val="none" w:sz="0" w:space="0" w:color="auto"/>
              </w:divBdr>
            </w:div>
            <w:div w:id="1362591228">
              <w:marLeft w:val="0"/>
              <w:marRight w:val="0"/>
              <w:marTop w:val="0"/>
              <w:marBottom w:val="0"/>
              <w:divBdr>
                <w:top w:val="none" w:sz="0" w:space="0" w:color="auto"/>
                <w:left w:val="none" w:sz="0" w:space="0" w:color="auto"/>
                <w:bottom w:val="none" w:sz="0" w:space="0" w:color="auto"/>
                <w:right w:val="none" w:sz="0" w:space="0" w:color="auto"/>
              </w:divBdr>
            </w:div>
            <w:div w:id="15743172">
              <w:marLeft w:val="0"/>
              <w:marRight w:val="0"/>
              <w:marTop w:val="0"/>
              <w:marBottom w:val="0"/>
              <w:divBdr>
                <w:top w:val="none" w:sz="0" w:space="0" w:color="auto"/>
                <w:left w:val="none" w:sz="0" w:space="0" w:color="auto"/>
                <w:bottom w:val="none" w:sz="0" w:space="0" w:color="auto"/>
                <w:right w:val="none" w:sz="0" w:space="0" w:color="auto"/>
              </w:divBdr>
            </w:div>
            <w:div w:id="1813715358">
              <w:marLeft w:val="0"/>
              <w:marRight w:val="0"/>
              <w:marTop w:val="0"/>
              <w:marBottom w:val="0"/>
              <w:divBdr>
                <w:top w:val="none" w:sz="0" w:space="0" w:color="auto"/>
                <w:left w:val="none" w:sz="0" w:space="0" w:color="auto"/>
                <w:bottom w:val="none" w:sz="0" w:space="0" w:color="auto"/>
                <w:right w:val="none" w:sz="0" w:space="0" w:color="auto"/>
              </w:divBdr>
            </w:div>
            <w:div w:id="2068724752">
              <w:marLeft w:val="0"/>
              <w:marRight w:val="0"/>
              <w:marTop w:val="0"/>
              <w:marBottom w:val="0"/>
              <w:divBdr>
                <w:top w:val="none" w:sz="0" w:space="0" w:color="auto"/>
                <w:left w:val="none" w:sz="0" w:space="0" w:color="auto"/>
                <w:bottom w:val="none" w:sz="0" w:space="0" w:color="auto"/>
                <w:right w:val="none" w:sz="0" w:space="0" w:color="auto"/>
              </w:divBdr>
            </w:div>
            <w:div w:id="498277047">
              <w:marLeft w:val="0"/>
              <w:marRight w:val="0"/>
              <w:marTop w:val="0"/>
              <w:marBottom w:val="0"/>
              <w:divBdr>
                <w:top w:val="none" w:sz="0" w:space="0" w:color="auto"/>
                <w:left w:val="none" w:sz="0" w:space="0" w:color="auto"/>
                <w:bottom w:val="none" w:sz="0" w:space="0" w:color="auto"/>
                <w:right w:val="none" w:sz="0" w:space="0" w:color="auto"/>
              </w:divBdr>
            </w:div>
            <w:div w:id="1327438759">
              <w:marLeft w:val="0"/>
              <w:marRight w:val="0"/>
              <w:marTop w:val="0"/>
              <w:marBottom w:val="0"/>
              <w:divBdr>
                <w:top w:val="none" w:sz="0" w:space="0" w:color="auto"/>
                <w:left w:val="none" w:sz="0" w:space="0" w:color="auto"/>
                <w:bottom w:val="none" w:sz="0" w:space="0" w:color="auto"/>
                <w:right w:val="none" w:sz="0" w:space="0" w:color="auto"/>
              </w:divBdr>
              <w:divsChild>
                <w:div w:id="148932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194833">
      <w:bodyDiv w:val="1"/>
      <w:marLeft w:val="0"/>
      <w:marRight w:val="0"/>
      <w:marTop w:val="0"/>
      <w:marBottom w:val="0"/>
      <w:divBdr>
        <w:top w:val="none" w:sz="0" w:space="0" w:color="auto"/>
        <w:left w:val="none" w:sz="0" w:space="0" w:color="auto"/>
        <w:bottom w:val="none" w:sz="0" w:space="0" w:color="auto"/>
        <w:right w:val="none" w:sz="0" w:space="0" w:color="auto"/>
      </w:divBdr>
      <w:divsChild>
        <w:div w:id="1854028539">
          <w:marLeft w:val="0"/>
          <w:marRight w:val="0"/>
          <w:marTop w:val="0"/>
          <w:marBottom w:val="0"/>
          <w:divBdr>
            <w:top w:val="none" w:sz="0" w:space="0" w:color="auto"/>
            <w:left w:val="none" w:sz="0" w:space="0" w:color="auto"/>
            <w:bottom w:val="none" w:sz="0" w:space="0" w:color="auto"/>
            <w:right w:val="none" w:sz="0" w:space="0" w:color="auto"/>
          </w:divBdr>
          <w:divsChild>
            <w:div w:id="950546995">
              <w:marLeft w:val="0"/>
              <w:marRight w:val="0"/>
              <w:marTop w:val="0"/>
              <w:marBottom w:val="0"/>
              <w:divBdr>
                <w:top w:val="none" w:sz="0" w:space="0" w:color="auto"/>
                <w:left w:val="none" w:sz="0" w:space="0" w:color="auto"/>
                <w:bottom w:val="none" w:sz="0" w:space="0" w:color="auto"/>
                <w:right w:val="none" w:sz="0" w:space="0" w:color="auto"/>
              </w:divBdr>
            </w:div>
            <w:div w:id="1751727969">
              <w:marLeft w:val="0"/>
              <w:marRight w:val="0"/>
              <w:marTop w:val="0"/>
              <w:marBottom w:val="0"/>
              <w:divBdr>
                <w:top w:val="none" w:sz="0" w:space="0" w:color="auto"/>
                <w:left w:val="none" w:sz="0" w:space="0" w:color="auto"/>
                <w:bottom w:val="none" w:sz="0" w:space="0" w:color="auto"/>
                <w:right w:val="none" w:sz="0" w:space="0" w:color="auto"/>
              </w:divBdr>
            </w:div>
            <w:div w:id="2100757464">
              <w:marLeft w:val="0"/>
              <w:marRight w:val="0"/>
              <w:marTop w:val="0"/>
              <w:marBottom w:val="0"/>
              <w:divBdr>
                <w:top w:val="none" w:sz="0" w:space="0" w:color="auto"/>
                <w:left w:val="none" w:sz="0" w:space="0" w:color="auto"/>
                <w:bottom w:val="none" w:sz="0" w:space="0" w:color="auto"/>
                <w:right w:val="none" w:sz="0" w:space="0" w:color="auto"/>
              </w:divBdr>
            </w:div>
            <w:div w:id="808128376">
              <w:marLeft w:val="0"/>
              <w:marRight w:val="0"/>
              <w:marTop w:val="0"/>
              <w:marBottom w:val="0"/>
              <w:divBdr>
                <w:top w:val="none" w:sz="0" w:space="0" w:color="auto"/>
                <w:left w:val="none" w:sz="0" w:space="0" w:color="auto"/>
                <w:bottom w:val="none" w:sz="0" w:space="0" w:color="auto"/>
                <w:right w:val="none" w:sz="0" w:space="0" w:color="auto"/>
              </w:divBdr>
              <w:divsChild>
                <w:div w:id="1937978006">
                  <w:marLeft w:val="0"/>
                  <w:marRight w:val="0"/>
                  <w:marTop w:val="0"/>
                  <w:marBottom w:val="0"/>
                  <w:divBdr>
                    <w:top w:val="none" w:sz="0" w:space="0" w:color="auto"/>
                    <w:left w:val="none" w:sz="0" w:space="0" w:color="auto"/>
                    <w:bottom w:val="none" w:sz="0" w:space="0" w:color="auto"/>
                    <w:right w:val="none" w:sz="0" w:space="0" w:color="auto"/>
                  </w:divBdr>
                </w:div>
                <w:div w:id="901674646">
                  <w:marLeft w:val="0"/>
                  <w:marRight w:val="0"/>
                  <w:marTop w:val="0"/>
                  <w:marBottom w:val="0"/>
                  <w:divBdr>
                    <w:top w:val="none" w:sz="0" w:space="0" w:color="auto"/>
                    <w:left w:val="none" w:sz="0" w:space="0" w:color="auto"/>
                    <w:bottom w:val="none" w:sz="0" w:space="0" w:color="auto"/>
                    <w:right w:val="none" w:sz="0" w:space="0" w:color="auto"/>
                  </w:divBdr>
                  <w:divsChild>
                    <w:div w:id="1863082069">
                      <w:marLeft w:val="0"/>
                      <w:marRight w:val="0"/>
                      <w:marTop w:val="0"/>
                      <w:marBottom w:val="0"/>
                      <w:divBdr>
                        <w:top w:val="none" w:sz="0" w:space="0" w:color="auto"/>
                        <w:left w:val="none" w:sz="0" w:space="0" w:color="auto"/>
                        <w:bottom w:val="none" w:sz="0" w:space="0" w:color="auto"/>
                        <w:right w:val="none" w:sz="0" w:space="0" w:color="auto"/>
                      </w:divBdr>
                      <w:divsChild>
                        <w:div w:id="90001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209418">
                  <w:marLeft w:val="0"/>
                  <w:marRight w:val="0"/>
                  <w:marTop w:val="0"/>
                  <w:marBottom w:val="0"/>
                  <w:divBdr>
                    <w:top w:val="none" w:sz="0" w:space="0" w:color="auto"/>
                    <w:left w:val="none" w:sz="0" w:space="0" w:color="auto"/>
                    <w:bottom w:val="none" w:sz="0" w:space="0" w:color="auto"/>
                    <w:right w:val="none" w:sz="0" w:space="0" w:color="auto"/>
                  </w:divBdr>
                </w:div>
              </w:divsChild>
            </w:div>
            <w:div w:id="1836996613">
              <w:marLeft w:val="0"/>
              <w:marRight w:val="0"/>
              <w:marTop w:val="0"/>
              <w:marBottom w:val="0"/>
              <w:divBdr>
                <w:top w:val="none" w:sz="0" w:space="0" w:color="auto"/>
                <w:left w:val="none" w:sz="0" w:space="0" w:color="auto"/>
                <w:bottom w:val="none" w:sz="0" w:space="0" w:color="auto"/>
                <w:right w:val="none" w:sz="0" w:space="0" w:color="auto"/>
              </w:divBdr>
              <w:divsChild>
                <w:div w:id="102964261">
                  <w:marLeft w:val="0"/>
                  <w:marRight w:val="0"/>
                  <w:marTop w:val="0"/>
                  <w:marBottom w:val="0"/>
                  <w:divBdr>
                    <w:top w:val="none" w:sz="0" w:space="0" w:color="auto"/>
                    <w:left w:val="none" w:sz="0" w:space="0" w:color="auto"/>
                    <w:bottom w:val="none" w:sz="0" w:space="0" w:color="auto"/>
                    <w:right w:val="none" w:sz="0" w:space="0" w:color="auto"/>
                  </w:divBdr>
                </w:div>
                <w:div w:id="1071733137">
                  <w:marLeft w:val="0"/>
                  <w:marRight w:val="0"/>
                  <w:marTop w:val="0"/>
                  <w:marBottom w:val="0"/>
                  <w:divBdr>
                    <w:top w:val="none" w:sz="0" w:space="0" w:color="auto"/>
                    <w:left w:val="none" w:sz="0" w:space="0" w:color="auto"/>
                    <w:bottom w:val="none" w:sz="0" w:space="0" w:color="auto"/>
                    <w:right w:val="none" w:sz="0" w:space="0" w:color="auto"/>
                  </w:divBdr>
                </w:div>
                <w:div w:id="1719744876">
                  <w:marLeft w:val="0"/>
                  <w:marRight w:val="0"/>
                  <w:marTop w:val="0"/>
                  <w:marBottom w:val="0"/>
                  <w:divBdr>
                    <w:top w:val="none" w:sz="0" w:space="0" w:color="auto"/>
                    <w:left w:val="none" w:sz="0" w:space="0" w:color="auto"/>
                    <w:bottom w:val="none" w:sz="0" w:space="0" w:color="auto"/>
                    <w:right w:val="none" w:sz="0" w:space="0" w:color="auto"/>
                  </w:divBdr>
                </w:div>
              </w:divsChild>
            </w:div>
            <w:div w:id="1123309877">
              <w:marLeft w:val="0"/>
              <w:marRight w:val="0"/>
              <w:marTop w:val="0"/>
              <w:marBottom w:val="0"/>
              <w:divBdr>
                <w:top w:val="none" w:sz="0" w:space="0" w:color="auto"/>
                <w:left w:val="none" w:sz="0" w:space="0" w:color="auto"/>
                <w:bottom w:val="none" w:sz="0" w:space="0" w:color="auto"/>
                <w:right w:val="none" w:sz="0" w:space="0" w:color="auto"/>
              </w:divBdr>
              <w:divsChild>
                <w:div w:id="1257250690">
                  <w:marLeft w:val="0"/>
                  <w:marRight w:val="0"/>
                  <w:marTop w:val="0"/>
                  <w:marBottom w:val="0"/>
                  <w:divBdr>
                    <w:top w:val="none" w:sz="0" w:space="0" w:color="auto"/>
                    <w:left w:val="none" w:sz="0" w:space="0" w:color="auto"/>
                    <w:bottom w:val="none" w:sz="0" w:space="0" w:color="auto"/>
                    <w:right w:val="none" w:sz="0" w:space="0" w:color="auto"/>
                  </w:divBdr>
                </w:div>
                <w:div w:id="106462944">
                  <w:marLeft w:val="0"/>
                  <w:marRight w:val="0"/>
                  <w:marTop w:val="0"/>
                  <w:marBottom w:val="0"/>
                  <w:divBdr>
                    <w:top w:val="none" w:sz="0" w:space="0" w:color="auto"/>
                    <w:left w:val="none" w:sz="0" w:space="0" w:color="auto"/>
                    <w:bottom w:val="none" w:sz="0" w:space="0" w:color="auto"/>
                    <w:right w:val="none" w:sz="0" w:space="0" w:color="auto"/>
                  </w:divBdr>
                  <w:divsChild>
                    <w:div w:id="183640790">
                      <w:marLeft w:val="0"/>
                      <w:marRight w:val="0"/>
                      <w:marTop w:val="0"/>
                      <w:marBottom w:val="0"/>
                      <w:divBdr>
                        <w:top w:val="none" w:sz="0" w:space="0" w:color="auto"/>
                        <w:left w:val="none" w:sz="0" w:space="0" w:color="auto"/>
                        <w:bottom w:val="none" w:sz="0" w:space="0" w:color="auto"/>
                        <w:right w:val="none" w:sz="0" w:space="0" w:color="auto"/>
                      </w:divBdr>
                    </w:div>
                  </w:divsChild>
                </w:div>
                <w:div w:id="1089539748">
                  <w:marLeft w:val="0"/>
                  <w:marRight w:val="0"/>
                  <w:marTop w:val="0"/>
                  <w:marBottom w:val="0"/>
                  <w:divBdr>
                    <w:top w:val="none" w:sz="0" w:space="0" w:color="auto"/>
                    <w:left w:val="none" w:sz="0" w:space="0" w:color="auto"/>
                    <w:bottom w:val="none" w:sz="0" w:space="0" w:color="auto"/>
                    <w:right w:val="none" w:sz="0" w:space="0" w:color="auto"/>
                  </w:divBdr>
                  <w:divsChild>
                    <w:div w:id="1531914248">
                      <w:marLeft w:val="0"/>
                      <w:marRight w:val="0"/>
                      <w:marTop w:val="0"/>
                      <w:marBottom w:val="0"/>
                      <w:divBdr>
                        <w:top w:val="none" w:sz="0" w:space="0" w:color="auto"/>
                        <w:left w:val="none" w:sz="0" w:space="0" w:color="auto"/>
                        <w:bottom w:val="none" w:sz="0" w:space="0" w:color="auto"/>
                        <w:right w:val="none" w:sz="0" w:space="0" w:color="auto"/>
                      </w:divBdr>
                    </w:div>
                  </w:divsChild>
                </w:div>
                <w:div w:id="362174737">
                  <w:marLeft w:val="0"/>
                  <w:marRight w:val="0"/>
                  <w:marTop w:val="0"/>
                  <w:marBottom w:val="0"/>
                  <w:divBdr>
                    <w:top w:val="none" w:sz="0" w:space="0" w:color="auto"/>
                    <w:left w:val="none" w:sz="0" w:space="0" w:color="auto"/>
                    <w:bottom w:val="none" w:sz="0" w:space="0" w:color="auto"/>
                    <w:right w:val="none" w:sz="0" w:space="0" w:color="auto"/>
                  </w:divBdr>
                  <w:divsChild>
                    <w:div w:id="779110936">
                      <w:marLeft w:val="0"/>
                      <w:marRight w:val="0"/>
                      <w:marTop w:val="0"/>
                      <w:marBottom w:val="0"/>
                      <w:divBdr>
                        <w:top w:val="none" w:sz="0" w:space="0" w:color="auto"/>
                        <w:left w:val="none" w:sz="0" w:space="0" w:color="auto"/>
                        <w:bottom w:val="none" w:sz="0" w:space="0" w:color="auto"/>
                        <w:right w:val="none" w:sz="0" w:space="0" w:color="auto"/>
                      </w:divBdr>
                    </w:div>
                  </w:divsChild>
                </w:div>
                <w:div w:id="1164393806">
                  <w:marLeft w:val="0"/>
                  <w:marRight w:val="0"/>
                  <w:marTop w:val="0"/>
                  <w:marBottom w:val="0"/>
                  <w:divBdr>
                    <w:top w:val="none" w:sz="0" w:space="0" w:color="auto"/>
                    <w:left w:val="none" w:sz="0" w:space="0" w:color="auto"/>
                    <w:bottom w:val="none" w:sz="0" w:space="0" w:color="auto"/>
                    <w:right w:val="none" w:sz="0" w:space="0" w:color="auto"/>
                  </w:divBdr>
                  <w:divsChild>
                    <w:div w:id="1097865279">
                      <w:marLeft w:val="0"/>
                      <w:marRight w:val="0"/>
                      <w:marTop w:val="0"/>
                      <w:marBottom w:val="0"/>
                      <w:divBdr>
                        <w:top w:val="none" w:sz="0" w:space="0" w:color="auto"/>
                        <w:left w:val="none" w:sz="0" w:space="0" w:color="auto"/>
                        <w:bottom w:val="none" w:sz="0" w:space="0" w:color="auto"/>
                        <w:right w:val="none" w:sz="0" w:space="0" w:color="auto"/>
                      </w:divBdr>
                      <w:divsChild>
                        <w:div w:id="30500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83189">
                  <w:marLeft w:val="0"/>
                  <w:marRight w:val="0"/>
                  <w:marTop w:val="0"/>
                  <w:marBottom w:val="0"/>
                  <w:divBdr>
                    <w:top w:val="none" w:sz="0" w:space="0" w:color="auto"/>
                    <w:left w:val="none" w:sz="0" w:space="0" w:color="auto"/>
                    <w:bottom w:val="none" w:sz="0" w:space="0" w:color="auto"/>
                    <w:right w:val="none" w:sz="0" w:space="0" w:color="auto"/>
                  </w:divBdr>
                  <w:divsChild>
                    <w:div w:id="138303598">
                      <w:marLeft w:val="0"/>
                      <w:marRight w:val="0"/>
                      <w:marTop w:val="0"/>
                      <w:marBottom w:val="0"/>
                      <w:divBdr>
                        <w:top w:val="none" w:sz="0" w:space="0" w:color="auto"/>
                        <w:left w:val="none" w:sz="0" w:space="0" w:color="auto"/>
                        <w:bottom w:val="none" w:sz="0" w:space="0" w:color="auto"/>
                        <w:right w:val="none" w:sz="0" w:space="0" w:color="auto"/>
                      </w:divBdr>
                    </w:div>
                  </w:divsChild>
                </w:div>
                <w:div w:id="1619987765">
                  <w:marLeft w:val="0"/>
                  <w:marRight w:val="0"/>
                  <w:marTop w:val="0"/>
                  <w:marBottom w:val="0"/>
                  <w:divBdr>
                    <w:top w:val="none" w:sz="0" w:space="0" w:color="auto"/>
                    <w:left w:val="none" w:sz="0" w:space="0" w:color="auto"/>
                    <w:bottom w:val="none" w:sz="0" w:space="0" w:color="auto"/>
                    <w:right w:val="none" w:sz="0" w:space="0" w:color="auto"/>
                  </w:divBdr>
                  <w:divsChild>
                    <w:div w:id="165657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8325659">
      <w:bodyDiv w:val="1"/>
      <w:marLeft w:val="0"/>
      <w:marRight w:val="0"/>
      <w:marTop w:val="0"/>
      <w:marBottom w:val="0"/>
      <w:divBdr>
        <w:top w:val="none" w:sz="0" w:space="0" w:color="auto"/>
        <w:left w:val="none" w:sz="0" w:space="0" w:color="auto"/>
        <w:bottom w:val="none" w:sz="0" w:space="0" w:color="auto"/>
        <w:right w:val="none" w:sz="0" w:space="0" w:color="auto"/>
      </w:divBdr>
      <w:divsChild>
        <w:div w:id="1613827834">
          <w:marLeft w:val="0"/>
          <w:marRight w:val="0"/>
          <w:marTop w:val="0"/>
          <w:marBottom w:val="0"/>
          <w:divBdr>
            <w:top w:val="none" w:sz="0" w:space="0" w:color="auto"/>
            <w:left w:val="none" w:sz="0" w:space="0" w:color="auto"/>
            <w:bottom w:val="none" w:sz="0" w:space="0" w:color="auto"/>
            <w:right w:val="none" w:sz="0" w:space="0" w:color="auto"/>
          </w:divBdr>
          <w:divsChild>
            <w:div w:id="2109037850">
              <w:marLeft w:val="0"/>
              <w:marRight w:val="0"/>
              <w:marTop w:val="0"/>
              <w:marBottom w:val="0"/>
              <w:divBdr>
                <w:top w:val="none" w:sz="0" w:space="0" w:color="auto"/>
                <w:left w:val="none" w:sz="0" w:space="0" w:color="auto"/>
                <w:bottom w:val="none" w:sz="0" w:space="0" w:color="auto"/>
                <w:right w:val="none" w:sz="0" w:space="0" w:color="auto"/>
              </w:divBdr>
            </w:div>
          </w:divsChild>
        </w:div>
        <w:div w:id="588467909">
          <w:marLeft w:val="0"/>
          <w:marRight w:val="0"/>
          <w:marTop w:val="0"/>
          <w:marBottom w:val="0"/>
          <w:divBdr>
            <w:top w:val="none" w:sz="0" w:space="0" w:color="auto"/>
            <w:left w:val="none" w:sz="0" w:space="0" w:color="auto"/>
            <w:bottom w:val="none" w:sz="0" w:space="0" w:color="auto"/>
            <w:right w:val="none" w:sz="0" w:space="0" w:color="auto"/>
          </w:divBdr>
        </w:div>
        <w:div w:id="1891376521">
          <w:marLeft w:val="0"/>
          <w:marRight w:val="0"/>
          <w:marTop w:val="0"/>
          <w:marBottom w:val="0"/>
          <w:divBdr>
            <w:top w:val="none" w:sz="0" w:space="0" w:color="auto"/>
            <w:left w:val="none" w:sz="0" w:space="0" w:color="auto"/>
            <w:bottom w:val="none" w:sz="0" w:space="0" w:color="auto"/>
            <w:right w:val="none" w:sz="0" w:space="0" w:color="auto"/>
          </w:divBdr>
        </w:div>
        <w:div w:id="361974338">
          <w:marLeft w:val="0"/>
          <w:marRight w:val="0"/>
          <w:marTop w:val="0"/>
          <w:marBottom w:val="0"/>
          <w:divBdr>
            <w:top w:val="none" w:sz="0" w:space="0" w:color="auto"/>
            <w:left w:val="none" w:sz="0" w:space="0" w:color="auto"/>
            <w:bottom w:val="none" w:sz="0" w:space="0" w:color="auto"/>
            <w:right w:val="none" w:sz="0" w:space="0" w:color="auto"/>
          </w:divBdr>
          <w:divsChild>
            <w:div w:id="671224627">
              <w:marLeft w:val="0"/>
              <w:marRight w:val="0"/>
              <w:marTop w:val="0"/>
              <w:marBottom w:val="0"/>
              <w:divBdr>
                <w:top w:val="none" w:sz="0" w:space="0" w:color="auto"/>
                <w:left w:val="none" w:sz="0" w:space="0" w:color="auto"/>
                <w:bottom w:val="none" w:sz="0" w:space="0" w:color="auto"/>
                <w:right w:val="none" w:sz="0" w:space="0" w:color="auto"/>
              </w:divBdr>
              <w:divsChild>
                <w:div w:id="27167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870901">
      <w:bodyDiv w:val="1"/>
      <w:marLeft w:val="0"/>
      <w:marRight w:val="0"/>
      <w:marTop w:val="0"/>
      <w:marBottom w:val="0"/>
      <w:divBdr>
        <w:top w:val="none" w:sz="0" w:space="0" w:color="auto"/>
        <w:left w:val="none" w:sz="0" w:space="0" w:color="auto"/>
        <w:bottom w:val="none" w:sz="0" w:space="0" w:color="auto"/>
        <w:right w:val="none" w:sz="0" w:space="0" w:color="auto"/>
      </w:divBdr>
      <w:divsChild>
        <w:div w:id="1894266972">
          <w:marLeft w:val="0"/>
          <w:marRight w:val="0"/>
          <w:marTop w:val="0"/>
          <w:marBottom w:val="0"/>
          <w:divBdr>
            <w:top w:val="none" w:sz="0" w:space="0" w:color="auto"/>
            <w:left w:val="none" w:sz="0" w:space="0" w:color="auto"/>
            <w:bottom w:val="none" w:sz="0" w:space="0" w:color="auto"/>
            <w:right w:val="none" w:sz="0" w:space="0" w:color="auto"/>
          </w:divBdr>
          <w:divsChild>
            <w:div w:id="1984694060">
              <w:marLeft w:val="0"/>
              <w:marRight w:val="0"/>
              <w:marTop w:val="0"/>
              <w:marBottom w:val="0"/>
              <w:divBdr>
                <w:top w:val="none" w:sz="0" w:space="0" w:color="auto"/>
                <w:left w:val="none" w:sz="0" w:space="0" w:color="auto"/>
                <w:bottom w:val="none" w:sz="0" w:space="0" w:color="auto"/>
                <w:right w:val="none" w:sz="0" w:space="0" w:color="auto"/>
              </w:divBdr>
              <w:divsChild>
                <w:div w:id="1727215036">
                  <w:marLeft w:val="0"/>
                  <w:marRight w:val="0"/>
                  <w:marTop w:val="0"/>
                  <w:marBottom w:val="0"/>
                  <w:divBdr>
                    <w:top w:val="none" w:sz="0" w:space="0" w:color="auto"/>
                    <w:left w:val="none" w:sz="0" w:space="0" w:color="auto"/>
                    <w:bottom w:val="none" w:sz="0" w:space="0" w:color="auto"/>
                    <w:right w:val="none" w:sz="0" w:space="0" w:color="auto"/>
                  </w:divBdr>
                </w:div>
              </w:divsChild>
            </w:div>
            <w:div w:id="654378254">
              <w:marLeft w:val="0"/>
              <w:marRight w:val="0"/>
              <w:marTop w:val="0"/>
              <w:marBottom w:val="0"/>
              <w:divBdr>
                <w:top w:val="none" w:sz="0" w:space="0" w:color="auto"/>
                <w:left w:val="none" w:sz="0" w:space="0" w:color="auto"/>
                <w:bottom w:val="none" w:sz="0" w:space="0" w:color="auto"/>
                <w:right w:val="none" w:sz="0" w:space="0" w:color="auto"/>
              </w:divBdr>
            </w:div>
          </w:divsChild>
        </w:div>
        <w:div w:id="2107311966">
          <w:marLeft w:val="0"/>
          <w:marRight w:val="0"/>
          <w:marTop w:val="0"/>
          <w:marBottom w:val="0"/>
          <w:divBdr>
            <w:top w:val="none" w:sz="0" w:space="0" w:color="auto"/>
            <w:left w:val="none" w:sz="0" w:space="0" w:color="auto"/>
            <w:bottom w:val="none" w:sz="0" w:space="0" w:color="auto"/>
            <w:right w:val="none" w:sz="0" w:space="0" w:color="auto"/>
          </w:divBdr>
          <w:divsChild>
            <w:div w:id="980236880">
              <w:marLeft w:val="0"/>
              <w:marRight w:val="0"/>
              <w:marTop w:val="0"/>
              <w:marBottom w:val="0"/>
              <w:divBdr>
                <w:top w:val="none" w:sz="0" w:space="0" w:color="auto"/>
                <w:left w:val="none" w:sz="0" w:space="0" w:color="auto"/>
                <w:bottom w:val="none" w:sz="0" w:space="0" w:color="auto"/>
                <w:right w:val="none" w:sz="0" w:space="0" w:color="auto"/>
              </w:divBdr>
            </w:div>
            <w:div w:id="808549938">
              <w:marLeft w:val="0"/>
              <w:marRight w:val="0"/>
              <w:marTop w:val="0"/>
              <w:marBottom w:val="0"/>
              <w:divBdr>
                <w:top w:val="none" w:sz="0" w:space="0" w:color="auto"/>
                <w:left w:val="none" w:sz="0" w:space="0" w:color="auto"/>
                <w:bottom w:val="none" w:sz="0" w:space="0" w:color="auto"/>
                <w:right w:val="none" w:sz="0" w:space="0" w:color="auto"/>
              </w:divBdr>
            </w:div>
          </w:divsChild>
        </w:div>
        <w:div w:id="181751072">
          <w:marLeft w:val="0"/>
          <w:marRight w:val="0"/>
          <w:marTop w:val="0"/>
          <w:marBottom w:val="0"/>
          <w:divBdr>
            <w:top w:val="none" w:sz="0" w:space="0" w:color="auto"/>
            <w:left w:val="none" w:sz="0" w:space="0" w:color="auto"/>
            <w:bottom w:val="none" w:sz="0" w:space="0" w:color="auto"/>
            <w:right w:val="none" w:sz="0" w:space="0" w:color="auto"/>
          </w:divBdr>
          <w:divsChild>
            <w:div w:id="90368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07303">
      <w:bodyDiv w:val="1"/>
      <w:marLeft w:val="0"/>
      <w:marRight w:val="0"/>
      <w:marTop w:val="0"/>
      <w:marBottom w:val="0"/>
      <w:divBdr>
        <w:top w:val="none" w:sz="0" w:space="0" w:color="auto"/>
        <w:left w:val="none" w:sz="0" w:space="0" w:color="auto"/>
        <w:bottom w:val="none" w:sz="0" w:space="0" w:color="auto"/>
        <w:right w:val="none" w:sz="0" w:space="0" w:color="auto"/>
      </w:divBdr>
      <w:divsChild>
        <w:div w:id="2110732733">
          <w:marLeft w:val="0"/>
          <w:marRight w:val="0"/>
          <w:marTop w:val="0"/>
          <w:marBottom w:val="0"/>
          <w:divBdr>
            <w:top w:val="none" w:sz="0" w:space="0" w:color="auto"/>
            <w:left w:val="none" w:sz="0" w:space="0" w:color="auto"/>
            <w:bottom w:val="none" w:sz="0" w:space="0" w:color="auto"/>
            <w:right w:val="none" w:sz="0" w:space="0" w:color="auto"/>
          </w:divBdr>
          <w:divsChild>
            <w:div w:id="1390573964">
              <w:marLeft w:val="0"/>
              <w:marRight w:val="0"/>
              <w:marTop w:val="0"/>
              <w:marBottom w:val="0"/>
              <w:divBdr>
                <w:top w:val="none" w:sz="0" w:space="0" w:color="auto"/>
                <w:left w:val="none" w:sz="0" w:space="0" w:color="auto"/>
                <w:bottom w:val="none" w:sz="0" w:space="0" w:color="auto"/>
                <w:right w:val="none" w:sz="0" w:space="0" w:color="auto"/>
              </w:divBdr>
              <w:divsChild>
                <w:div w:id="2114936867">
                  <w:marLeft w:val="0"/>
                  <w:marRight w:val="0"/>
                  <w:marTop w:val="0"/>
                  <w:marBottom w:val="0"/>
                  <w:divBdr>
                    <w:top w:val="none" w:sz="0" w:space="0" w:color="auto"/>
                    <w:left w:val="none" w:sz="0" w:space="0" w:color="auto"/>
                    <w:bottom w:val="none" w:sz="0" w:space="0" w:color="auto"/>
                    <w:right w:val="none" w:sz="0" w:space="0" w:color="auto"/>
                  </w:divBdr>
                </w:div>
              </w:divsChild>
            </w:div>
            <w:div w:id="354039395">
              <w:marLeft w:val="0"/>
              <w:marRight w:val="0"/>
              <w:marTop w:val="0"/>
              <w:marBottom w:val="0"/>
              <w:divBdr>
                <w:top w:val="none" w:sz="0" w:space="0" w:color="auto"/>
                <w:left w:val="none" w:sz="0" w:space="0" w:color="auto"/>
                <w:bottom w:val="none" w:sz="0" w:space="0" w:color="auto"/>
                <w:right w:val="none" w:sz="0" w:space="0" w:color="auto"/>
              </w:divBdr>
            </w:div>
          </w:divsChild>
        </w:div>
        <w:div w:id="876283877">
          <w:marLeft w:val="0"/>
          <w:marRight w:val="0"/>
          <w:marTop w:val="0"/>
          <w:marBottom w:val="0"/>
          <w:divBdr>
            <w:top w:val="none" w:sz="0" w:space="0" w:color="auto"/>
            <w:left w:val="none" w:sz="0" w:space="0" w:color="auto"/>
            <w:bottom w:val="none" w:sz="0" w:space="0" w:color="auto"/>
            <w:right w:val="none" w:sz="0" w:space="0" w:color="auto"/>
          </w:divBdr>
          <w:divsChild>
            <w:div w:id="3028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2132">
      <w:bodyDiv w:val="1"/>
      <w:marLeft w:val="0"/>
      <w:marRight w:val="0"/>
      <w:marTop w:val="0"/>
      <w:marBottom w:val="0"/>
      <w:divBdr>
        <w:top w:val="none" w:sz="0" w:space="0" w:color="auto"/>
        <w:left w:val="none" w:sz="0" w:space="0" w:color="auto"/>
        <w:bottom w:val="none" w:sz="0" w:space="0" w:color="auto"/>
        <w:right w:val="none" w:sz="0" w:space="0" w:color="auto"/>
      </w:divBdr>
      <w:divsChild>
        <w:div w:id="398748419">
          <w:marLeft w:val="0"/>
          <w:marRight w:val="0"/>
          <w:marTop w:val="0"/>
          <w:marBottom w:val="0"/>
          <w:divBdr>
            <w:top w:val="none" w:sz="0" w:space="0" w:color="auto"/>
            <w:left w:val="none" w:sz="0" w:space="0" w:color="auto"/>
            <w:bottom w:val="none" w:sz="0" w:space="0" w:color="auto"/>
            <w:right w:val="none" w:sz="0" w:space="0" w:color="auto"/>
          </w:divBdr>
          <w:divsChild>
            <w:div w:id="1411777265">
              <w:marLeft w:val="0"/>
              <w:marRight w:val="0"/>
              <w:marTop w:val="0"/>
              <w:marBottom w:val="0"/>
              <w:divBdr>
                <w:top w:val="none" w:sz="0" w:space="0" w:color="auto"/>
                <w:left w:val="none" w:sz="0" w:space="0" w:color="auto"/>
                <w:bottom w:val="none" w:sz="0" w:space="0" w:color="auto"/>
                <w:right w:val="none" w:sz="0" w:space="0" w:color="auto"/>
              </w:divBdr>
            </w:div>
            <w:div w:id="1668706104">
              <w:marLeft w:val="0"/>
              <w:marRight w:val="0"/>
              <w:marTop w:val="0"/>
              <w:marBottom w:val="0"/>
              <w:divBdr>
                <w:top w:val="none" w:sz="0" w:space="0" w:color="auto"/>
                <w:left w:val="none" w:sz="0" w:space="0" w:color="auto"/>
                <w:bottom w:val="none" w:sz="0" w:space="0" w:color="auto"/>
                <w:right w:val="none" w:sz="0" w:space="0" w:color="auto"/>
              </w:divBdr>
            </w:div>
            <w:div w:id="1535194715">
              <w:marLeft w:val="0"/>
              <w:marRight w:val="0"/>
              <w:marTop w:val="0"/>
              <w:marBottom w:val="0"/>
              <w:divBdr>
                <w:top w:val="none" w:sz="0" w:space="0" w:color="auto"/>
                <w:left w:val="none" w:sz="0" w:space="0" w:color="auto"/>
                <w:bottom w:val="none" w:sz="0" w:space="0" w:color="auto"/>
                <w:right w:val="none" w:sz="0" w:space="0" w:color="auto"/>
              </w:divBdr>
            </w:div>
            <w:div w:id="573668033">
              <w:marLeft w:val="0"/>
              <w:marRight w:val="0"/>
              <w:marTop w:val="0"/>
              <w:marBottom w:val="0"/>
              <w:divBdr>
                <w:top w:val="none" w:sz="0" w:space="0" w:color="auto"/>
                <w:left w:val="none" w:sz="0" w:space="0" w:color="auto"/>
                <w:bottom w:val="none" w:sz="0" w:space="0" w:color="auto"/>
                <w:right w:val="none" w:sz="0" w:space="0" w:color="auto"/>
              </w:divBdr>
              <w:divsChild>
                <w:div w:id="1688408840">
                  <w:marLeft w:val="0"/>
                  <w:marRight w:val="0"/>
                  <w:marTop w:val="0"/>
                  <w:marBottom w:val="0"/>
                  <w:divBdr>
                    <w:top w:val="none" w:sz="0" w:space="0" w:color="auto"/>
                    <w:left w:val="none" w:sz="0" w:space="0" w:color="auto"/>
                    <w:bottom w:val="none" w:sz="0" w:space="0" w:color="auto"/>
                    <w:right w:val="none" w:sz="0" w:space="0" w:color="auto"/>
                  </w:divBdr>
                </w:div>
                <w:div w:id="986978681">
                  <w:marLeft w:val="0"/>
                  <w:marRight w:val="0"/>
                  <w:marTop w:val="0"/>
                  <w:marBottom w:val="0"/>
                  <w:divBdr>
                    <w:top w:val="none" w:sz="0" w:space="0" w:color="auto"/>
                    <w:left w:val="none" w:sz="0" w:space="0" w:color="auto"/>
                    <w:bottom w:val="none" w:sz="0" w:space="0" w:color="auto"/>
                    <w:right w:val="none" w:sz="0" w:space="0" w:color="auto"/>
                  </w:divBdr>
                  <w:divsChild>
                    <w:div w:id="1188787693">
                      <w:marLeft w:val="0"/>
                      <w:marRight w:val="0"/>
                      <w:marTop w:val="0"/>
                      <w:marBottom w:val="0"/>
                      <w:divBdr>
                        <w:top w:val="none" w:sz="0" w:space="0" w:color="auto"/>
                        <w:left w:val="none" w:sz="0" w:space="0" w:color="auto"/>
                        <w:bottom w:val="none" w:sz="0" w:space="0" w:color="auto"/>
                        <w:right w:val="none" w:sz="0" w:space="0" w:color="auto"/>
                      </w:divBdr>
                      <w:divsChild>
                        <w:div w:id="35831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21332">
                  <w:marLeft w:val="0"/>
                  <w:marRight w:val="0"/>
                  <w:marTop w:val="0"/>
                  <w:marBottom w:val="0"/>
                  <w:divBdr>
                    <w:top w:val="none" w:sz="0" w:space="0" w:color="auto"/>
                    <w:left w:val="none" w:sz="0" w:space="0" w:color="auto"/>
                    <w:bottom w:val="none" w:sz="0" w:space="0" w:color="auto"/>
                    <w:right w:val="none" w:sz="0" w:space="0" w:color="auto"/>
                  </w:divBdr>
                </w:div>
              </w:divsChild>
            </w:div>
            <w:div w:id="1248535788">
              <w:marLeft w:val="0"/>
              <w:marRight w:val="0"/>
              <w:marTop w:val="0"/>
              <w:marBottom w:val="0"/>
              <w:divBdr>
                <w:top w:val="none" w:sz="0" w:space="0" w:color="auto"/>
                <w:left w:val="none" w:sz="0" w:space="0" w:color="auto"/>
                <w:bottom w:val="none" w:sz="0" w:space="0" w:color="auto"/>
                <w:right w:val="none" w:sz="0" w:space="0" w:color="auto"/>
              </w:divBdr>
              <w:divsChild>
                <w:div w:id="1558780147">
                  <w:marLeft w:val="0"/>
                  <w:marRight w:val="0"/>
                  <w:marTop w:val="0"/>
                  <w:marBottom w:val="0"/>
                  <w:divBdr>
                    <w:top w:val="none" w:sz="0" w:space="0" w:color="auto"/>
                    <w:left w:val="none" w:sz="0" w:space="0" w:color="auto"/>
                    <w:bottom w:val="none" w:sz="0" w:space="0" w:color="auto"/>
                    <w:right w:val="none" w:sz="0" w:space="0" w:color="auto"/>
                  </w:divBdr>
                </w:div>
                <w:div w:id="1023938034">
                  <w:marLeft w:val="0"/>
                  <w:marRight w:val="0"/>
                  <w:marTop w:val="0"/>
                  <w:marBottom w:val="0"/>
                  <w:divBdr>
                    <w:top w:val="none" w:sz="0" w:space="0" w:color="auto"/>
                    <w:left w:val="none" w:sz="0" w:space="0" w:color="auto"/>
                    <w:bottom w:val="none" w:sz="0" w:space="0" w:color="auto"/>
                    <w:right w:val="none" w:sz="0" w:space="0" w:color="auto"/>
                  </w:divBdr>
                </w:div>
                <w:div w:id="2041587566">
                  <w:marLeft w:val="0"/>
                  <w:marRight w:val="0"/>
                  <w:marTop w:val="0"/>
                  <w:marBottom w:val="0"/>
                  <w:divBdr>
                    <w:top w:val="none" w:sz="0" w:space="0" w:color="auto"/>
                    <w:left w:val="none" w:sz="0" w:space="0" w:color="auto"/>
                    <w:bottom w:val="none" w:sz="0" w:space="0" w:color="auto"/>
                    <w:right w:val="none" w:sz="0" w:space="0" w:color="auto"/>
                  </w:divBdr>
                </w:div>
              </w:divsChild>
            </w:div>
            <w:div w:id="175467101">
              <w:marLeft w:val="0"/>
              <w:marRight w:val="0"/>
              <w:marTop w:val="0"/>
              <w:marBottom w:val="0"/>
              <w:divBdr>
                <w:top w:val="none" w:sz="0" w:space="0" w:color="auto"/>
                <w:left w:val="none" w:sz="0" w:space="0" w:color="auto"/>
                <w:bottom w:val="none" w:sz="0" w:space="0" w:color="auto"/>
                <w:right w:val="none" w:sz="0" w:space="0" w:color="auto"/>
              </w:divBdr>
              <w:divsChild>
                <w:div w:id="2121409017">
                  <w:marLeft w:val="0"/>
                  <w:marRight w:val="0"/>
                  <w:marTop w:val="0"/>
                  <w:marBottom w:val="0"/>
                  <w:divBdr>
                    <w:top w:val="none" w:sz="0" w:space="0" w:color="auto"/>
                    <w:left w:val="none" w:sz="0" w:space="0" w:color="auto"/>
                    <w:bottom w:val="none" w:sz="0" w:space="0" w:color="auto"/>
                    <w:right w:val="none" w:sz="0" w:space="0" w:color="auto"/>
                  </w:divBdr>
                </w:div>
                <w:div w:id="107631429">
                  <w:marLeft w:val="0"/>
                  <w:marRight w:val="0"/>
                  <w:marTop w:val="0"/>
                  <w:marBottom w:val="0"/>
                  <w:divBdr>
                    <w:top w:val="none" w:sz="0" w:space="0" w:color="auto"/>
                    <w:left w:val="none" w:sz="0" w:space="0" w:color="auto"/>
                    <w:bottom w:val="none" w:sz="0" w:space="0" w:color="auto"/>
                    <w:right w:val="none" w:sz="0" w:space="0" w:color="auto"/>
                  </w:divBdr>
                  <w:divsChild>
                    <w:div w:id="896207222">
                      <w:marLeft w:val="0"/>
                      <w:marRight w:val="0"/>
                      <w:marTop w:val="0"/>
                      <w:marBottom w:val="0"/>
                      <w:divBdr>
                        <w:top w:val="none" w:sz="0" w:space="0" w:color="auto"/>
                        <w:left w:val="none" w:sz="0" w:space="0" w:color="auto"/>
                        <w:bottom w:val="none" w:sz="0" w:space="0" w:color="auto"/>
                        <w:right w:val="none" w:sz="0" w:space="0" w:color="auto"/>
                      </w:divBdr>
                    </w:div>
                  </w:divsChild>
                </w:div>
                <w:div w:id="1381782878">
                  <w:marLeft w:val="0"/>
                  <w:marRight w:val="0"/>
                  <w:marTop w:val="0"/>
                  <w:marBottom w:val="0"/>
                  <w:divBdr>
                    <w:top w:val="none" w:sz="0" w:space="0" w:color="auto"/>
                    <w:left w:val="none" w:sz="0" w:space="0" w:color="auto"/>
                    <w:bottom w:val="none" w:sz="0" w:space="0" w:color="auto"/>
                    <w:right w:val="none" w:sz="0" w:space="0" w:color="auto"/>
                  </w:divBdr>
                  <w:divsChild>
                    <w:div w:id="780416096">
                      <w:marLeft w:val="0"/>
                      <w:marRight w:val="0"/>
                      <w:marTop w:val="0"/>
                      <w:marBottom w:val="0"/>
                      <w:divBdr>
                        <w:top w:val="none" w:sz="0" w:space="0" w:color="auto"/>
                        <w:left w:val="none" w:sz="0" w:space="0" w:color="auto"/>
                        <w:bottom w:val="none" w:sz="0" w:space="0" w:color="auto"/>
                        <w:right w:val="none" w:sz="0" w:space="0" w:color="auto"/>
                      </w:divBdr>
                    </w:div>
                  </w:divsChild>
                </w:div>
                <w:div w:id="1836266029">
                  <w:marLeft w:val="0"/>
                  <w:marRight w:val="0"/>
                  <w:marTop w:val="0"/>
                  <w:marBottom w:val="0"/>
                  <w:divBdr>
                    <w:top w:val="none" w:sz="0" w:space="0" w:color="auto"/>
                    <w:left w:val="none" w:sz="0" w:space="0" w:color="auto"/>
                    <w:bottom w:val="none" w:sz="0" w:space="0" w:color="auto"/>
                    <w:right w:val="none" w:sz="0" w:space="0" w:color="auto"/>
                  </w:divBdr>
                  <w:divsChild>
                    <w:div w:id="744183243">
                      <w:marLeft w:val="0"/>
                      <w:marRight w:val="0"/>
                      <w:marTop w:val="0"/>
                      <w:marBottom w:val="0"/>
                      <w:divBdr>
                        <w:top w:val="none" w:sz="0" w:space="0" w:color="auto"/>
                        <w:left w:val="none" w:sz="0" w:space="0" w:color="auto"/>
                        <w:bottom w:val="none" w:sz="0" w:space="0" w:color="auto"/>
                        <w:right w:val="none" w:sz="0" w:space="0" w:color="auto"/>
                      </w:divBdr>
                    </w:div>
                  </w:divsChild>
                </w:div>
                <w:div w:id="2107338388">
                  <w:marLeft w:val="0"/>
                  <w:marRight w:val="0"/>
                  <w:marTop w:val="0"/>
                  <w:marBottom w:val="0"/>
                  <w:divBdr>
                    <w:top w:val="none" w:sz="0" w:space="0" w:color="auto"/>
                    <w:left w:val="none" w:sz="0" w:space="0" w:color="auto"/>
                    <w:bottom w:val="none" w:sz="0" w:space="0" w:color="auto"/>
                    <w:right w:val="none" w:sz="0" w:space="0" w:color="auto"/>
                  </w:divBdr>
                  <w:divsChild>
                    <w:div w:id="277108185">
                      <w:marLeft w:val="0"/>
                      <w:marRight w:val="0"/>
                      <w:marTop w:val="0"/>
                      <w:marBottom w:val="0"/>
                      <w:divBdr>
                        <w:top w:val="none" w:sz="0" w:space="0" w:color="auto"/>
                        <w:left w:val="none" w:sz="0" w:space="0" w:color="auto"/>
                        <w:bottom w:val="none" w:sz="0" w:space="0" w:color="auto"/>
                        <w:right w:val="none" w:sz="0" w:space="0" w:color="auto"/>
                      </w:divBdr>
                      <w:divsChild>
                        <w:div w:id="152189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16517">
                  <w:marLeft w:val="0"/>
                  <w:marRight w:val="0"/>
                  <w:marTop w:val="0"/>
                  <w:marBottom w:val="0"/>
                  <w:divBdr>
                    <w:top w:val="none" w:sz="0" w:space="0" w:color="auto"/>
                    <w:left w:val="none" w:sz="0" w:space="0" w:color="auto"/>
                    <w:bottom w:val="none" w:sz="0" w:space="0" w:color="auto"/>
                    <w:right w:val="none" w:sz="0" w:space="0" w:color="auto"/>
                  </w:divBdr>
                  <w:divsChild>
                    <w:div w:id="1690839153">
                      <w:marLeft w:val="0"/>
                      <w:marRight w:val="0"/>
                      <w:marTop w:val="0"/>
                      <w:marBottom w:val="0"/>
                      <w:divBdr>
                        <w:top w:val="none" w:sz="0" w:space="0" w:color="auto"/>
                        <w:left w:val="none" w:sz="0" w:space="0" w:color="auto"/>
                        <w:bottom w:val="none" w:sz="0" w:space="0" w:color="auto"/>
                        <w:right w:val="none" w:sz="0" w:space="0" w:color="auto"/>
                      </w:divBdr>
                    </w:div>
                  </w:divsChild>
                </w:div>
                <w:div w:id="1318849974">
                  <w:marLeft w:val="0"/>
                  <w:marRight w:val="0"/>
                  <w:marTop w:val="0"/>
                  <w:marBottom w:val="0"/>
                  <w:divBdr>
                    <w:top w:val="none" w:sz="0" w:space="0" w:color="auto"/>
                    <w:left w:val="none" w:sz="0" w:space="0" w:color="auto"/>
                    <w:bottom w:val="none" w:sz="0" w:space="0" w:color="auto"/>
                    <w:right w:val="none" w:sz="0" w:space="0" w:color="auto"/>
                  </w:divBdr>
                  <w:divsChild>
                    <w:div w:id="150925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git.contezza.nl/develop/products/tezza-services/-/blob/d18032f88660cd317c98bbd586bcbcff8cb5395b/docs/src/docs/asciidoc/includes/_migration_authorization_structure.adoc" TargetMode="External"/><Relationship Id="rId12" Type="http://schemas.openxmlformats.org/officeDocument/2006/relationships/image" Target="media/image1.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git.contezza.nl/develop/products/tezza-workspace/-/blob/1371ffad7225a7b459df9440b26a0d200bbfb47a/docs/src/docs/asciidoc/includes/_tezza_roles.adoc" TargetMode="External"/><Relationship Id="rId11" Type="http://schemas.microsoft.com/office/2018/08/relationships/commentsExtensible" Target="commentsExtensible.xml"/><Relationship Id="rId5" Type="http://schemas.openxmlformats.org/officeDocument/2006/relationships/hyperlink" Target="https://git.contezza.nl/develop/products/contezza-apps/-/blob/ff8c146c61ba2145691bfe4c6ad1c6fc0e21498f/libs/modules/configuratie-services/docs/index.adoc" TargetMode="Externa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13</Pages>
  <Words>3458</Words>
  <Characters>19021</Characters>
  <Application>Microsoft Office Word</Application>
  <DocSecurity>0</DocSecurity>
  <Lines>158</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Allema, Olav</dc:creator>
  <cp:keywords/>
  <dc:description/>
  <cp:lastModifiedBy>Allema, Olav</cp:lastModifiedBy>
  <cp:revision>91</cp:revision>
  <dcterms:created xsi:type="dcterms:W3CDTF">2025-06-23T11:53:00Z</dcterms:created>
  <dcterms:modified xsi:type="dcterms:W3CDTF">2025-06-24T14:59:00Z</dcterms:modified>
</cp:coreProperties>
</file>